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7F89C" w14:textId="77777777" w:rsidR="00732B8B" w:rsidRDefault="00732B8B" w:rsidP="00732B8B">
      <w:pPr>
        <w:pStyle w:val="Title"/>
        <w:spacing w:after="0"/>
        <w:rPr>
          <w:rFonts w:asciiTheme="majorHAnsi" w:hAnsiTheme="majorHAnsi"/>
          <w:sz w:val="24"/>
          <w:szCs w:val="24"/>
        </w:rPr>
      </w:pPr>
      <w:r>
        <w:rPr>
          <w:rFonts w:asciiTheme="majorHAnsi" w:hAnsiTheme="majorHAnsi"/>
          <w:sz w:val="24"/>
          <w:szCs w:val="24"/>
        </w:rPr>
        <w:t>REGISTRY AGREEMENT</w:t>
      </w:r>
    </w:p>
    <w:p w14:paraId="58492DA5" w14:textId="77777777" w:rsidR="00732B8B" w:rsidRDefault="00732B8B" w:rsidP="00732B8B">
      <w:pPr>
        <w:pStyle w:val="Title"/>
        <w:spacing w:after="0"/>
        <w:rPr>
          <w:rFonts w:asciiTheme="majorHAnsi" w:hAnsiTheme="majorHAnsi"/>
          <w:sz w:val="24"/>
          <w:szCs w:val="24"/>
        </w:rPr>
      </w:pPr>
    </w:p>
    <w:p w14:paraId="0A68FCE5" w14:textId="77777777" w:rsidR="00732B8B" w:rsidRDefault="00732B8B" w:rsidP="00732B8B">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w:t>
      </w:r>
      <w:r w:rsidRPr="0046082C">
        <w:rPr>
          <w:rFonts w:asciiTheme="majorHAnsi" w:hAnsiTheme="majorHAnsi"/>
          <w:sz w:val="24"/>
          <w:szCs w:val="24"/>
        </w:rPr>
        <w:t>and</w:t>
      </w:r>
      <w:r>
        <w:rPr>
          <w:rFonts w:asciiTheme="majorHAnsi" w:hAnsiTheme="majorHAnsi"/>
          <w:sz w:val="24"/>
          <w:szCs w:val="24"/>
        </w:rPr>
        <w:t xml:space="preserve"> Teva Pharmaceutical Industries Limited, a company formed under the laws of Israel (“Registry Operator”).</w:t>
      </w:r>
    </w:p>
    <w:p w14:paraId="78BA8A85"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7610C66" w14:textId="77777777" w:rsidR="00732B8B" w:rsidRDefault="00732B8B" w:rsidP="00732B8B">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w:t>
      </w:r>
      <w:r w:rsidRPr="0046082C">
        <w:rPr>
          <w:rFonts w:asciiTheme="majorHAnsi" w:hAnsiTheme="majorHAnsi"/>
          <w:szCs w:val="24"/>
        </w:rPr>
        <w:t>applies is</w:t>
      </w:r>
      <w:r>
        <w:rPr>
          <w:rFonts w:asciiTheme="majorHAnsi" w:hAnsiTheme="majorHAnsi"/>
          <w:szCs w:val="24"/>
        </w:rPr>
        <w:t xml:space="preserve"> </w:t>
      </w:r>
      <w:r>
        <w:rPr>
          <w:rFonts w:asciiTheme="majorHAnsi" w:hAnsiTheme="majorHAnsi"/>
          <w:b/>
          <w:szCs w:val="24"/>
        </w:rPr>
        <w:t>.teva</w:t>
      </w:r>
      <w:r w:rsidRPr="0046082C">
        <w:rPr>
          <w:rFonts w:asciiTheme="majorHAnsi" w:hAnsiTheme="majorHAnsi"/>
          <w:szCs w:val="24"/>
        </w:rPr>
        <w:t xml:space="preserve"> (the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5125771A" w14:textId="77777777" w:rsidR="00732B8B" w:rsidRDefault="00732B8B" w:rsidP="00732B8B">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56F651" w14:textId="77777777" w:rsidR="00732B8B" w:rsidRDefault="00732B8B" w:rsidP="00732B8B">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14343B0C" w14:textId="77777777" w:rsidR="00732B8B" w:rsidRDefault="00732B8B" w:rsidP="00732B8B">
      <w:pPr>
        <w:pStyle w:val="ARTICLEAL3"/>
        <w:rPr>
          <w:rFonts w:asciiTheme="majorHAnsi" w:hAnsiTheme="majorHAnsi"/>
          <w:szCs w:val="24"/>
        </w:rPr>
      </w:pPr>
      <w:r>
        <w:rPr>
          <w:rFonts w:asciiTheme="majorHAnsi" w:hAnsiTheme="majorHAnsi"/>
          <w:szCs w:val="24"/>
        </w:rPr>
        <w:t>Registry Operator represents and warrants to ICANN as follows:</w:t>
      </w:r>
    </w:p>
    <w:p w14:paraId="32CA08FC" w14:textId="77777777" w:rsidR="00732B8B" w:rsidRDefault="00732B8B" w:rsidP="00732B8B">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BC78C48" w14:textId="77777777" w:rsidR="00732B8B" w:rsidRDefault="00732B8B" w:rsidP="00732B8B">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15D6CBE" w14:textId="77777777" w:rsidR="00732B8B" w:rsidRDefault="00732B8B" w:rsidP="00732B8B">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w:t>
      </w:r>
      <w:r>
        <w:rPr>
          <w:rFonts w:asciiTheme="majorHAnsi" w:hAnsiTheme="majorHAnsi"/>
          <w:szCs w:val="24"/>
        </w:rPr>
        <w:lastRenderedPageBreak/>
        <w:t>of the parties thereto, enforceable against the parties thereto in accordance with its terms.</w:t>
      </w:r>
    </w:p>
    <w:p w14:paraId="78216C8B" w14:textId="77777777" w:rsidR="00732B8B" w:rsidRDefault="00732B8B" w:rsidP="00732B8B">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4E0131" w14:textId="77777777" w:rsidR="00732B8B" w:rsidRDefault="00732B8B" w:rsidP="00732B8B">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0C907B03" w14:textId="77777777" w:rsidR="00732B8B" w:rsidRDefault="00732B8B" w:rsidP="00732B8B">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1DCBDD23" w14:textId="77777777" w:rsidR="00732B8B" w:rsidRDefault="00732B8B" w:rsidP="00732B8B">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0EF4049" w14:textId="77777777" w:rsidR="00732B8B" w:rsidRDefault="00732B8B" w:rsidP="00732B8B">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5820FAD" w14:textId="77777777" w:rsidR="00732B8B" w:rsidRDefault="00732B8B" w:rsidP="00732B8B">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9A053E9" w14:textId="77777777" w:rsidR="00732B8B" w:rsidRDefault="00732B8B" w:rsidP="00732B8B">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6BFF959" w14:textId="77777777" w:rsidR="00732B8B" w:rsidRDefault="00732B8B" w:rsidP="00732B8B">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DCD8DCB" w14:textId="77777777" w:rsidR="00732B8B" w:rsidRDefault="00732B8B" w:rsidP="00732B8B">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1C58302" w14:textId="77777777" w:rsidR="00732B8B" w:rsidRDefault="00732B8B" w:rsidP="00732B8B">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3FAA88" w14:textId="77777777" w:rsidR="00732B8B" w:rsidRDefault="00732B8B" w:rsidP="00732B8B">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27E1633" w14:textId="77777777" w:rsidR="00732B8B" w:rsidRDefault="00732B8B" w:rsidP="00732B8B">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0A26607F" w14:textId="77777777" w:rsidR="00732B8B" w:rsidRDefault="00732B8B" w:rsidP="00732B8B">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w:t>
      </w:r>
      <w:r>
        <w:rPr>
          <w:rFonts w:asciiTheme="majorHAnsi" w:hAnsiTheme="majorHAnsi"/>
          <w:szCs w:val="24"/>
        </w:rPr>
        <w:lastRenderedPageBreak/>
        <w:t xml:space="preserve">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D50A3ED" w14:textId="77777777" w:rsidR="00732B8B" w:rsidRDefault="00732B8B" w:rsidP="00732B8B">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9ADB95B" w14:textId="77777777" w:rsidR="00732B8B" w:rsidRDefault="00732B8B" w:rsidP="00732B8B">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8AC8E15" w14:textId="77777777" w:rsidR="00732B8B" w:rsidRDefault="00732B8B" w:rsidP="00732B8B">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4ED3940B" w14:textId="77777777" w:rsidR="00732B8B" w:rsidRDefault="00732B8B" w:rsidP="00732B8B">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5E350BA" w14:textId="77777777" w:rsidR="00732B8B" w:rsidRDefault="00732B8B" w:rsidP="00732B8B">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C9CA42C" w14:textId="77777777" w:rsidR="00732B8B" w:rsidRDefault="00732B8B" w:rsidP="00732B8B">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w:t>
      </w:r>
      <w:r>
        <w:rPr>
          <w:rFonts w:asciiTheme="majorHAnsi" w:hAnsiTheme="majorHAnsi"/>
          <w:szCs w:val="24"/>
        </w:rPr>
        <w:lastRenderedPageBreak/>
        <w:t>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052F317" w14:textId="77777777" w:rsidR="00732B8B" w:rsidRDefault="00732B8B" w:rsidP="00732B8B">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4944A1A8" w14:textId="77777777" w:rsidR="00732B8B" w:rsidRDefault="00732B8B" w:rsidP="00732B8B">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FA7DE0" w14:textId="77777777" w:rsidR="00732B8B" w:rsidRDefault="00732B8B" w:rsidP="00732B8B">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BBDE07" w14:textId="77777777" w:rsidR="00732B8B" w:rsidRDefault="00732B8B" w:rsidP="00732B8B">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w:t>
      </w:r>
      <w:r>
        <w:rPr>
          <w:rFonts w:asciiTheme="majorHAnsi" w:hAnsiTheme="majorHAnsi"/>
          <w:szCs w:val="24"/>
        </w:rPr>
        <w:lastRenderedPageBreak/>
        <w:t xml:space="preserve">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E41A2B5" w14:textId="77777777" w:rsidR="00732B8B" w:rsidRDefault="00732B8B" w:rsidP="00732B8B">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0BF6CF" w14:textId="77777777" w:rsidR="00732B8B" w:rsidRDefault="00732B8B" w:rsidP="00732B8B">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108432E" w14:textId="77777777" w:rsidR="00732B8B" w:rsidRDefault="00732B8B" w:rsidP="00732B8B">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062FB4" w14:textId="77777777" w:rsidR="00732B8B" w:rsidRDefault="00732B8B" w:rsidP="00732B8B">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960C6C3" w14:textId="77777777" w:rsidR="00732B8B" w:rsidRDefault="00732B8B" w:rsidP="00732B8B">
      <w:pPr>
        <w:pStyle w:val="ARTICLEAL2"/>
        <w:rPr>
          <w:rFonts w:asciiTheme="majorHAnsi" w:hAnsiTheme="majorHAnsi"/>
          <w:szCs w:val="24"/>
        </w:rPr>
      </w:pPr>
      <w:r>
        <w:rPr>
          <w:rFonts w:asciiTheme="majorHAnsi" w:hAnsiTheme="majorHAnsi"/>
          <w:b/>
          <w:szCs w:val="24"/>
        </w:rPr>
        <w:lastRenderedPageBreak/>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0B5ED6D" w14:textId="77777777" w:rsidR="00732B8B" w:rsidRDefault="00732B8B" w:rsidP="00732B8B">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E62261E" w14:textId="77777777" w:rsidR="00732B8B" w:rsidRDefault="00732B8B" w:rsidP="00732B8B">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65D3D97" w14:textId="77777777" w:rsidR="00732B8B" w:rsidRDefault="00732B8B" w:rsidP="00732B8B">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10B659" w14:textId="77777777" w:rsidR="00732B8B" w:rsidRDefault="00732B8B" w:rsidP="00732B8B">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6307523"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0C0A7C7C" w14:textId="77777777" w:rsidR="00732B8B" w:rsidRDefault="00732B8B" w:rsidP="00732B8B">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09566071" w14:textId="77777777" w:rsidR="00732B8B" w:rsidRDefault="00732B8B" w:rsidP="00732B8B">
      <w:pPr>
        <w:pStyle w:val="ARTICLEAL2"/>
        <w:rPr>
          <w:rFonts w:asciiTheme="majorHAnsi" w:hAnsiTheme="majorHAnsi"/>
          <w:szCs w:val="24"/>
        </w:rPr>
      </w:pPr>
      <w:r>
        <w:rPr>
          <w:rFonts w:asciiTheme="majorHAnsi" w:hAnsiTheme="majorHAnsi"/>
          <w:b/>
          <w:szCs w:val="24"/>
        </w:rPr>
        <w:lastRenderedPageBreak/>
        <w:t>Open and Transparent</w:t>
      </w:r>
      <w:r>
        <w:rPr>
          <w:rFonts w:asciiTheme="majorHAnsi" w:hAnsiTheme="majorHAnsi"/>
          <w:szCs w:val="24"/>
        </w:rPr>
        <w:t>. Consistent with ICANN’s expressed mission and core values, ICANN shall operate in an open and transparent manner.</w:t>
      </w:r>
    </w:p>
    <w:p w14:paraId="51BE75CA" w14:textId="77777777" w:rsidR="00732B8B" w:rsidRDefault="00732B8B" w:rsidP="00732B8B">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2B99CB4" w14:textId="77777777" w:rsidR="00732B8B" w:rsidRDefault="00732B8B" w:rsidP="00732B8B">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BD6274" w14:textId="77777777" w:rsidR="00732B8B" w:rsidRDefault="00732B8B" w:rsidP="00732B8B">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76FDC3" w14:textId="77777777" w:rsidR="00732B8B" w:rsidRDefault="00732B8B" w:rsidP="00732B8B">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8F22B55"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5D7541B4" w14:textId="77777777" w:rsidR="00732B8B" w:rsidRDefault="00732B8B" w:rsidP="00732B8B">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6690D2" w14:textId="77777777" w:rsidR="00732B8B" w:rsidRDefault="00732B8B" w:rsidP="00732B8B">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57CEC0D9" w14:textId="77777777" w:rsidR="00732B8B" w:rsidRDefault="00732B8B" w:rsidP="00732B8B">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31C928B6" w14:textId="77777777" w:rsidR="00732B8B" w:rsidRDefault="00732B8B" w:rsidP="00732B8B">
      <w:pPr>
        <w:pStyle w:val="ARTICLEAL4"/>
        <w:rPr>
          <w:rFonts w:asciiTheme="majorHAnsi" w:hAnsiTheme="majorHAnsi"/>
          <w:szCs w:val="24"/>
        </w:rPr>
      </w:pPr>
      <w:r>
        <w:rPr>
          <w:rFonts w:asciiTheme="majorHAnsi" w:hAnsiTheme="majorHAnsi"/>
          <w:szCs w:val="24"/>
        </w:rPr>
        <w:t xml:space="preserve">Following notice by ICANN to Registry Operator of a fundamental and material breach of Registry Operator’s covenants set forth in Article 2 or breach of its payment obligations under Article 6 of this Agreement, which notice </w:t>
      </w:r>
      <w:r>
        <w:rPr>
          <w:rFonts w:asciiTheme="majorHAnsi" w:hAnsiTheme="majorHAnsi"/>
          <w:szCs w:val="24"/>
        </w:rPr>
        <w:lastRenderedPageBreak/>
        <w:t>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2BACD4" w14:textId="77777777" w:rsidR="00732B8B" w:rsidRDefault="00732B8B" w:rsidP="00732B8B">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F920B45" w14:textId="77777777" w:rsidR="00732B8B" w:rsidRDefault="00732B8B" w:rsidP="00732B8B">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0C73022" w14:textId="77777777" w:rsidR="00732B8B" w:rsidRDefault="00732B8B" w:rsidP="00732B8B">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748E4890"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182AFB5"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9B6747"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material breach of Registry Operator’s obligations set forth in Section 2.12 of this Agreement within thirty (30) calendar days of delivery of notice of such </w:t>
      </w:r>
      <w:r>
        <w:rPr>
          <w:rFonts w:asciiTheme="majorHAnsi" w:hAnsiTheme="majorHAnsi"/>
          <w:szCs w:val="24"/>
        </w:rPr>
        <w:lastRenderedPageBreak/>
        <w:t>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D5F54C"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4302AAC"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6E1B597" w14:textId="77777777" w:rsidR="00732B8B" w:rsidRDefault="00732B8B" w:rsidP="00732B8B">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C004908" w14:textId="77777777" w:rsidR="00732B8B" w:rsidRDefault="00732B8B" w:rsidP="00732B8B">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11FE9652" w14:textId="77777777" w:rsidR="00732B8B" w:rsidRDefault="00732B8B" w:rsidP="00732B8B">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6ED9762B" w14:textId="77777777" w:rsidR="00732B8B" w:rsidRDefault="00732B8B" w:rsidP="00732B8B">
      <w:pPr>
        <w:pStyle w:val="ARTICLEAL3"/>
        <w:rPr>
          <w:rFonts w:asciiTheme="majorHAnsi" w:hAnsiTheme="majorHAnsi"/>
          <w:szCs w:val="24"/>
        </w:rPr>
      </w:pPr>
      <w:r>
        <w:rPr>
          <w:rFonts w:asciiTheme="majorHAnsi" w:hAnsiTheme="majorHAnsi"/>
          <w:szCs w:val="24"/>
        </w:rPr>
        <w:lastRenderedPageBreak/>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973A2C" w14:textId="77777777" w:rsidR="00732B8B" w:rsidRDefault="00732B8B" w:rsidP="00732B8B">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6F9F68D9" w14:textId="77777777" w:rsidR="00732B8B" w:rsidRDefault="00732B8B" w:rsidP="00732B8B">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8635E1" w14:textId="77777777" w:rsidR="00732B8B" w:rsidRDefault="00732B8B" w:rsidP="00732B8B">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xml:space="preserve">.  Upon any expiration of the Term or termination of this Agreement, the obligations and rights of the parties hereto shall cease, provided that such </w:t>
      </w:r>
      <w:r>
        <w:rPr>
          <w:rFonts w:asciiTheme="majorHAnsi" w:hAnsiTheme="majorHAnsi"/>
          <w:szCs w:val="24"/>
        </w:rPr>
        <w:lastRenderedPageBreak/>
        <w:t>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4CDEC0E"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0AE59D78" w14:textId="77777777" w:rsidR="00732B8B" w:rsidRDefault="00732B8B" w:rsidP="00732B8B">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D6C9E8" w14:textId="77777777" w:rsidR="00732B8B" w:rsidRDefault="00732B8B" w:rsidP="00732B8B">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C0C7D6F" w14:textId="77777777" w:rsidR="00732B8B" w:rsidRDefault="00732B8B" w:rsidP="00732B8B">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634CEFC" w14:textId="77777777" w:rsidR="00732B8B" w:rsidRDefault="00732B8B" w:rsidP="00732B8B">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2F57435" w14:textId="77777777" w:rsidR="00732B8B" w:rsidRDefault="00732B8B" w:rsidP="00732B8B">
      <w:pPr>
        <w:pStyle w:val="ARTICLEAL3"/>
        <w:rPr>
          <w:rFonts w:asciiTheme="majorHAnsi" w:hAnsiTheme="majorHAnsi"/>
          <w:szCs w:val="24"/>
        </w:rPr>
      </w:pPr>
      <w:r>
        <w:rPr>
          <w:rFonts w:asciiTheme="majorHAnsi" w:hAnsiTheme="majorHAnsi"/>
          <w:szCs w:val="24"/>
        </w:rPr>
        <w:lastRenderedPageBreak/>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780D37" w14:textId="77777777" w:rsidR="00732B8B" w:rsidRDefault="00732B8B" w:rsidP="00732B8B">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however, the parties will also have the right to enforce a judgment of such a court in any court of competent jurisdiction.</w:t>
      </w:r>
    </w:p>
    <w:p w14:paraId="119FC97B" w14:textId="77777777" w:rsidR="00732B8B" w:rsidRDefault="00732B8B" w:rsidP="00732B8B">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w:t>
      </w:r>
      <w:r>
        <w:rPr>
          <w:rFonts w:asciiTheme="majorHAnsi" w:hAnsiTheme="majorHAnsi"/>
          <w:szCs w:val="24"/>
        </w:rPr>
        <w:lastRenderedPageBreak/>
        <w:t xml:space="preserve">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0126A3" w14:textId="77777777" w:rsidR="00732B8B" w:rsidRDefault="00732B8B" w:rsidP="00732B8B">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9340278"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3B4FABD5" w14:textId="77777777" w:rsidR="00732B8B" w:rsidRDefault="00732B8B" w:rsidP="00732B8B">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7A7FD5FA" w14:textId="77777777" w:rsidR="00732B8B" w:rsidRDefault="00732B8B" w:rsidP="00732B8B">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540E297" w14:textId="77777777" w:rsidR="00732B8B" w:rsidRDefault="00732B8B" w:rsidP="00732B8B">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5417D9D" w14:textId="77777777" w:rsidR="00732B8B" w:rsidRDefault="00732B8B" w:rsidP="00732B8B">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w:t>
      </w:r>
      <w:r>
        <w:rPr>
          <w:rFonts w:asciiTheme="majorHAnsi" w:hAnsiTheme="majorHAnsi"/>
          <w:szCs w:val="24"/>
        </w:rPr>
        <w:lastRenderedPageBreak/>
        <w:t xml:space="preserve">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7CEA2A" w14:textId="77777777" w:rsidR="00732B8B" w:rsidRDefault="00732B8B" w:rsidP="00732B8B">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0F305076" w14:textId="77777777" w:rsidR="00732B8B" w:rsidRDefault="00732B8B" w:rsidP="00732B8B">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8B7471" w14:textId="77777777" w:rsidR="00732B8B" w:rsidRDefault="00732B8B" w:rsidP="00732B8B">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w:t>
      </w:r>
      <w:r>
        <w:rPr>
          <w:rFonts w:asciiTheme="majorHAnsi" w:hAnsiTheme="majorHAnsi"/>
          <w:szCs w:val="24"/>
        </w:rPr>
        <w:lastRenderedPageBreak/>
        <w:t>but shall not exceed US$0.25 per domain name registration (including renewals associated with transfers from one ICANN accredited registrar to another) per year.</w:t>
      </w:r>
    </w:p>
    <w:p w14:paraId="3FFEE805" w14:textId="77777777" w:rsidR="00732B8B" w:rsidRDefault="00732B8B" w:rsidP="00732B8B">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17E0E8" w14:textId="77777777" w:rsidR="00732B8B" w:rsidRDefault="00732B8B" w:rsidP="00732B8B">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BFCFE" w14:textId="77777777" w:rsidR="00732B8B" w:rsidRDefault="00732B8B" w:rsidP="00732B8B">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8C59EDF" w14:textId="77777777" w:rsidR="00732B8B" w:rsidRDefault="00732B8B" w:rsidP="00732B8B">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306CC1EE" w14:textId="77777777" w:rsidR="00732B8B" w:rsidRDefault="00732B8B" w:rsidP="00732B8B">
      <w:pPr>
        <w:pStyle w:val="ARTICLEAL2"/>
        <w:rPr>
          <w:rFonts w:asciiTheme="majorHAnsi" w:hAnsiTheme="majorHAnsi"/>
          <w:b/>
        </w:rPr>
      </w:pPr>
      <w:r>
        <w:rPr>
          <w:rFonts w:asciiTheme="majorHAnsi" w:hAnsiTheme="majorHAnsi"/>
          <w:b/>
        </w:rPr>
        <w:t xml:space="preserve">Indemnification of ICANN. </w:t>
      </w:r>
    </w:p>
    <w:p w14:paraId="57589709" w14:textId="77777777" w:rsidR="00732B8B" w:rsidRDefault="00732B8B" w:rsidP="00732B8B">
      <w:pPr>
        <w:pStyle w:val="ARTICLEAL3"/>
        <w:rPr>
          <w:rFonts w:asciiTheme="majorHAnsi" w:hAnsiTheme="majorHAnsi"/>
          <w:szCs w:val="24"/>
        </w:rPr>
      </w:pPr>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w:t>
      </w:r>
      <w:r>
        <w:rPr>
          <w:rFonts w:asciiTheme="majorHAnsi" w:hAnsiTheme="majorHAnsi"/>
          <w:szCs w:val="24"/>
        </w:rPr>
        <w:lastRenderedPageBreak/>
        <w:t>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CA70A5C" w14:textId="77777777" w:rsidR="00732B8B" w:rsidRDefault="00732B8B" w:rsidP="00732B8B">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2F456050" w14:textId="77777777" w:rsidR="00732B8B" w:rsidRDefault="00732B8B" w:rsidP="00732B8B">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w:t>
      </w:r>
      <w:r>
        <w:rPr>
          <w:rFonts w:asciiTheme="majorHAnsi" w:hAnsiTheme="majorHAnsi"/>
          <w:szCs w:val="24"/>
        </w:rPr>
        <w:lastRenderedPageBreak/>
        <w:t xml:space="preserve">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138C9E54" w14:textId="77777777" w:rsidR="00732B8B" w:rsidRDefault="00732B8B" w:rsidP="00732B8B">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4A2B803" w14:textId="77777777" w:rsidR="00732B8B" w:rsidRDefault="00732B8B" w:rsidP="00732B8B">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17A071C" w14:textId="77777777" w:rsidR="00732B8B" w:rsidRDefault="00732B8B" w:rsidP="00732B8B">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16F839C" w14:textId="77777777" w:rsidR="00732B8B" w:rsidRDefault="00732B8B" w:rsidP="00732B8B">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E18A142" w14:textId="77777777" w:rsidR="00732B8B" w:rsidRDefault="00732B8B" w:rsidP="00732B8B">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EF338E" w14:textId="77777777" w:rsidR="00732B8B" w:rsidRDefault="00732B8B" w:rsidP="00732B8B">
      <w:pPr>
        <w:pStyle w:val="ARTICLEAL3"/>
        <w:rPr>
          <w:rFonts w:asciiTheme="majorHAnsi" w:hAnsiTheme="majorHAnsi"/>
          <w:szCs w:val="24"/>
        </w:rPr>
      </w:pPr>
      <w:r>
        <w:rPr>
          <w:rFonts w:asciiTheme="majorHAnsi" w:hAnsiTheme="majorHAnsi"/>
          <w:szCs w:val="24"/>
        </w:rPr>
        <w:t xml:space="preserve">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w:t>
      </w:r>
      <w:r>
        <w:rPr>
          <w:rFonts w:asciiTheme="majorHAnsi" w:hAnsiTheme="majorHAnsi"/>
          <w:szCs w:val="24"/>
        </w:rPr>
        <w:lastRenderedPageBreak/>
        <w:t>less than thirty (30) calendar days advance notice to ICANN prior to the consummation of any transaction anticipated to result in a direct or indirect change of control of Registry Operator.</w:t>
      </w:r>
    </w:p>
    <w:p w14:paraId="50996DA5" w14:textId="77777777" w:rsidR="00732B8B" w:rsidRDefault="00732B8B" w:rsidP="00732B8B">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91024BB" w14:textId="77777777" w:rsidR="00732B8B" w:rsidRDefault="00732B8B" w:rsidP="00732B8B">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B5DDB32" w14:textId="77777777" w:rsidR="00732B8B" w:rsidRDefault="00732B8B" w:rsidP="00732B8B">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AAEEF06" w14:textId="77777777" w:rsidR="00732B8B" w:rsidRDefault="00732B8B" w:rsidP="00732B8B">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4147558" w14:textId="77777777" w:rsidR="00732B8B" w:rsidRDefault="00732B8B" w:rsidP="00732B8B">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w:t>
      </w:r>
      <w:r>
        <w:rPr>
          <w:rFonts w:asciiTheme="majorHAnsi" w:hAnsiTheme="majorHAnsi"/>
          <w:szCs w:val="24"/>
        </w:rPr>
        <w:lastRenderedPageBreak/>
        <w:t>transaction pursuant to this Section 7.5.  Notwithstanding Section 7.5(a), in the event an assignment is made pursuant to clauses (ii) or (iii) of this Section 7.5(f), the assigning party will provide the other party with prompt notice following any such assignment.</w:t>
      </w:r>
    </w:p>
    <w:p w14:paraId="4FE6ABB3" w14:textId="77777777" w:rsidR="00732B8B" w:rsidRDefault="00732B8B" w:rsidP="00732B8B">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F55E03F" w14:textId="77777777" w:rsidR="00732B8B" w:rsidRDefault="00732B8B" w:rsidP="00732B8B">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88B224" w14:textId="77777777" w:rsidR="00732B8B" w:rsidRDefault="00732B8B" w:rsidP="00732B8B">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3270671" w14:textId="77777777" w:rsidR="00732B8B" w:rsidRDefault="00732B8B" w:rsidP="00732B8B">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B2EDE2A" w14:textId="77777777" w:rsidR="00732B8B" w:rsidRDefault="00732B8B" w:rsidP="00732B8B">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w:t>
      </w:r>
      <w:r>
        <w:rPr>
          <w:rFonts w:asciiTheme="majorHAnsi" w:hAnsiTheme="majorHAnsi"/>
          <w:szCs w:val="24"/>
        </w:rPr>
        <w:lastRenderedPageBreak/>
        <w:t>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0DC52E" w14:textId="77777777" w:rsidR="00732B8B" w:rsidRDefault="00732B8B" w:rsidP="00732B8B">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B5239F8" w14:textId="77777777" w:rsidR="00732B8B" w:rsidRDefault="00732B8B" w:rsidP="00732B8B">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86CB24" w14:textId="77777777" w:rsidR="00732B8B" w:rsidRDefault="00732B8B" w:rsidP="00732B8B">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A2BFB38" w14:textId="77777777" w:rsidR="00732B8B" w:rsidRDefault="00732B8B" w:rsidP="00732B8B">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45176B3" w14:textId="77777777" w:rsidR="00732B8B" w:rsidRDefault="00732B8B" w:rsidP="00732B8B">
      <w:pPr>
        <w:pStyle w:val="ARTICLEAL4"/>
        <w:rPr>
          <w:rFonts w:asciiTheme="majorHAnsi" w:hAnsiTheme="majorHAnsi"/>
          <w:szCs w:val="24"/>
        </w:rPr>
      </w:pPr>
      <w:r>
        <w:rPr>
          <w:rFonts w:asciiTheme="majorHAnsi" w:hAnsiTheme="majorHAnsi"/>
          <w:szCs w:val="24"/>
        </w:rPr>
        <w:lastRenderedPageBreak/>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4438553" w14:textId="77777777" w:rsidR="00732B8B" w:rsidRDefault="00732B8B" w:rsidP="00732B8B">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5E81E5" w14:textId="77777777" w:rsidR="00732B8B" w:rsidRDefault="00732B8B" w:rsidP="00732B8B">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DA9DF45" w14:textId="77777777" w:rsidR="00732B8B" w:rsidRDefault="00732B8B" w:rsidP="00732B8B">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8E732EF" w14:textId="77777777" w:rsidR="00732B8B" w:rsidRDefault="00732B8B" w:rsidP="00732B8B">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2899BEA3" w14:textId="77777777" w:rsidR="00732B8B" w:rsidRDefault="00732B8B" w:rsidP="00732B8B">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2D333574" w14:textId="77777777" w:rsidR="00732B8B" w:rsidRDefault="00732B8B" w:rsidP="00732B8B">
      <w:pPr>
        <w:pStyle w:val="ARTICLEAL4"/>
        <w:rPr>
          <w:rFonts w:asciiTheme="majorHAnsi" w:hAnsiTheme="majorHAnsi"/>
          <w:szCs w:val="24"/>
        </w:rPr>
      </w:pPr>
      <w:r>
        <w:rPr>
          <w:rFonts w:asciiTheme="majorHAnsi" w:hAnsiTheme="majorHAnsi"/>
          <w:szCs w:val="24"/>
        </w:rPr>
        <w:t xml:space="preserve">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w:t>
      </w:r>
      <w:r>
        <w:rPr>
          <w:rFonts w:asciiTheme="majorHAnsi" w:hAnsiTheme="majorHAnsi"/>
          <w:szCs w:val="24"/>
        </w:rPr>
        <w:lastRenderedPageBreak/>
        <w:t>reduces access to domain name services, is a less restrictive means to address the Substantial and Compelling Reason in the Public Interest.</w:t>
      </w:r>
    </w:p>
    <w:p w14:paraId="20966C7F" w14:textId="77777777" w:rsidR="00732B8B" w:rsidRDefault="00732B8B" w:rsidP="00732B8B">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5CD174F" w14:textId="77777777" w:rsidR="00732B8B" w:rsidRDefault="00732B8B" w:rsidP="00732B8B">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803FD00" w14:textId="77777777" w:rsidR="00732B8B" w:rsidRDefault="00732B8B" w:rsidP="00732B8B">
      <w:pPr>
        <w:pStyle w:val="ARTICLEAL3"/>
        <w:rPr>
          <w:rFonts w:asciiTheme="majorHAnsi" w:hAnsiTheme="majorHAnsi"/>
          <w:szCs w:val="24"/>
        </w:rPr>
      </w:pPr>
      <w:r>
        <w:rPr>
          <w:rFonts w:asciiTheme="majorHAnsi" w:hAnsiTheme="majorHAnsi"/>
          <w:szCs w:val="24"/>
        </w:rPr>
        <w:lastRenderedPageBreak/>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C0DD7E4" w14:textId="77777777" w:rsidR="00732B8B" w:rsidRDefault="00732B8B" w:rsidP="00732B8B">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w:t>
      </w:r>
      <w:r>
        <w:rPr>
          <w:rFonts w:asciiTheme="majorHAnsi" w:hAnsiTheme="majorHAnsi"/>
          <w:szCs w:val="24"/>
        </w:rPr>
        <w:lastRenderedPageBreak/>
        <w:t xml:space="preserve">the avoidance of doubt, nothing in this Sections 7.6 or 7.7 shall be deemed to limit Registry Operator’s obligation to comply with Section 2.2. </w:t>
      </w:r>
    </w:p>
    <w:p w14:paraId="3A203F70" w14:textId="77777777" w:rsidR="00732B8B" w:rsidRDefault="00732B8B" w:rsidP="00732B8B">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022E7E0A" w14:textId="77777777" w:rsidR="00732B8B" w:rsidRDefault="00732B8B" w:rsidP="00732B8B">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CA5EAA6" w14:textId="77777777" w:rsidR="00732B8B" w:rsidRDefault="00732B8B" w:rsidP="00732B8B">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427B1CF" w14:textId="77777777" w:rsidR="00732B8B" w:rsidRDefault="00732B8B" w:rsidP="00732B8B">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DD11F6" w14:textId="77777777" w:rsidR="00732B8B" w:rsidRDefault="00732B8B" w:rsidP="00732B8B">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06FA50" w14:textId="77777777" w:rsidR="00732B8B" w:rsidRDefault="00732B8B" w:rsidP="00732B8B">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BBD90C7" w14:textId="77777777" w:rsidR="00732B8B" w:rsidRDefault="00732B8B" w:rsidP="00732B8B">
      <w:pPr>
        <w:pStyle w:val="ARTICLEAL3"/>
        <w:rPr>
          <w:rFonts w:asciiTheme="majorHAnsi" w:hAnsiTheme="majorHAnsi"/>
          <w:szCs w:val="24"/>
        </w:rPr>
      </w:pPr>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w:t>
      </w:r>
      <w:r>
        <w:rPr>
          <w:rFonts w:asciiTheme="majorHAnsi" w:hAnsiTheme="majorHAnsi"/>
          <w:szCs w:val="24"/>
        </w:rPr>
        <w:lastRenderedPageBreak/>
        <w:t>respect to Registry Operator, and (ii) no Approved Amendment adopted pursuant to Section 7.6 shall become effective with respect to Registry Operator if Registry Operator provides ICANN with an irrevocable notice of termination pursuant to Section 4.4(b).</w:t>
      </w:r>
    </w:p>
    <w:p w14:paraId="0267E13D" w14:textId="77777777" w:rsidR="00732B8B" w:rsidRDefault="00732B8B" w:rsidP="00732B8B">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66388473" w14:textId="77777777" w:rsidR="00732B8B" w:rsidRDefault="00732B8B" w:rsidP="00732B8B">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13E1ED3" w14:textId="77777777" w:rsidR="00732B8B" w:rsidRDefault="00732B8B" w:rsidP="00732B8B">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7315679" w14:textId="77777777" w:rsidR="00732B8B" w:rsidRDefault="00732B8B" w:rsidP="00732B8B">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ACF4748" w14:textId="77777777" w:rsidR="00732B8B" w:rsidRDefault="00732B8B" w:rsidP="00732B8B">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CEE8181" w14:textId="77777777" w:rsidR="00732B8B" w:rsidRDefault="00732B8B" w:rsidP="00732B8B">
      <w:pPr>
        <w:pStyle w:val="ARTICLEAL4"/>
        <w:rPr>
          <w:rFonts w:asciiTheme="majorHAnsi" w:hAnsiTheme="majorHAnsi"/>
          <w:szCs w:val="24"/>
        </w:rPr>
      </w:pPr>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4EAFE84" w14:textId="77777777" w:rsidR="00732B8B" w:rsidRDefault="00732B8B" w:rsidP="00732B8B">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32E0D3" w14:textId="77777777" w:rsidR="00732B8B" w:rsidRDefault="00732B8B" w:rsidP="00732B8B">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78E7D471" w14:textId="77777777" w:rsidR="00732B8B" w:rsidRDefault="00732B8B" w:rsidP="00732B8B">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0CDF26D" w14:textId="77777777" w:rsidR="00732B8B" w:rsidRDefault="00732B8B" w:rsidP="00732B8B">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7DA37B6" w14:textId="77777777" w:rsidR="00732B8B" w:rsidRDefault="00732B8B" w:rsidP="00732B8B">
      <w:pPr>
        <w:pStyle w:val="ARTICLEAL3"/>
        <w:rPr>
          <w:rFonts w:asciiTheme="majorHAnsi" w:hAnsiTheme="majorHAnsi"/>
          <w:szCs w:val="24"/>
        </w:rPr>
      </w:pPr>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997FB2F" w14:textId="77777777" w:rsidR="00732B8B" w:rsidRDefault="00732B8B" w:rsidP="00732B8B">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568C3182" w14:textId="77777777" w:rsidR="00732B8B" w:rsidRDefault="00732B8B" w:rsidP="00732B8B">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5436BF" w14:textId="77777777" w:rsidR="00732B8B" w:rsidRDefault="00732B8B" w:rsidP="00732B8B">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8C51427" w14:textId="77777777" w:rsidR="00732B8B" w:rsidRDefault="00732B8B" w:rsidP="00732B8B">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BA3030B" w14:textId="77777777" w:rsidR="00732B8B" w:rsidRDefault="00732B8B" w:rsidP="00732B8B">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w:t>
      </w:r>
      <w:r>
        <w:rPr>
          <w:rFonts w:asciiTheme="majorHAnsi" w:hAnsiTheme="majorHAnsi"/>
          <w:szCs w:val="24"/>
        </w:rPr>
        <w:lastRenderedPageBreak/>
        <w:t xml:space="preserve">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7B8A5E5" w14:textId="77777777" w:rsidR="00732B8B" w:rsidRDefault="00732B8B" w:rsidP="00732B8B">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1C1276C" w14:textId="77777777" w:rsidR="00732B8B" w:rsidRDefault="00732B8B" w:rsidP="00732B8B">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121CEC" w14:textId="77777777" w:rsidR="00732B8B" w:rsidRDefault="00732B8B" w:rsidP="00732B8B">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EC5689" w14:textId="77777777" w:rsidR="00732B8B" w:rsidRDefault="00732B8B" w:rsidP="00732B8B">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CC0A693" w14:textId="77777777" w:rsidR="00732B8B" w:rsidRDefault="00732B8B" w:rsidP="00732B8B">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05C34952" w14:textId="77777777" w:rsidR="00732B8B" w:rsidRPr="009D05BA" w:rsidRDefault="00732B8B" w:rsidP="00732B8B">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9D05BA">
        <w:rPr>
          <w:rFonts w:asciiTheme="majorHAnsi" w:hAnsiTheme="majorHAnsi"/>
          <w:sz w:val="24"/>
          <w:szCs w:val="24"/>
        </w:rPr>
        <w:t>If to Registry Operator, addressed to:</w:t>
      </w:r>
      <w:r w:rsidRPr="009D05BA">
        <w:rPr>
          <w:rFonts w:asciiTheme="majorHAnsi" w:hAnsiTheme="majorHAnsi"/>
          <w:sz w:val="24"/>
          <w:szCs w:val="24"/>
        </w:rPr>
        <w:br/>
        <w:t>5 Basel Street</w:t>
      </w:r>
    </w:p>
    <w:p w14:paraId="2FE08244" w14:textId="77777777" w:rsidR="00732B8B" w:rsidRPr="009D05BA" w:rsidRDefault="00732B8B" w:rsidP="00732B8B">
      <w:pPr>
        <w:widowControl w:val="0"/>
        <w:autoSpaceDE w:val="0"/>
        <w:autoSpaceDN w:val="0"/>
        <w:adjustRightInd w:val="0"/>
        <w:ind w:left="1440"/>
        <w:rPr>
          <w:rFonts w:asciiTheme="majorHAnsi" w:hAnsiTheme="majorHAnsi"/>
          <w:sz w:val="24"/>
          <w:szCs w:val="24"/>
        </w:rPr>
      </w:pPr>
      <w:r w:rsidRPr="009D05BA">
        <w:rPr>
          <w:rFonts w:asciiTheme="majorHAnsi" w:hAnsiTheme="majorHAnsi"/>
          <w:sz w:val="24"/>
          <w:szCs w:val="24"/>
        </w:rPr>
        <w:t>Petach Tikva</w:t>
      </w:r>
    </w:p>
    <w:p w14:paraId="52F23C60" w14:textId="77777777" w:rsidR="00732B8B" w:rsidRPr="009D05BA" w:rsidRDefault="00732B8B" w:rsidP="00732B8B">
      <w:pPr>
        <w:widowControl w:val="0"/>
        <w:autoSpaceDE w:val="0"/>
        <w:autoSpaceDN w:val="0"/>
        <w:adjustRightInd w:val="0"/>
        <w:rPr>
          <w:rFonts w:asciiTheme="majorHAnsi" w:eastAsia="DFKai-SB" w:hAnsiTheme="majorHAnsi" w:cs="Arial"/>
          <w:sz w:val="24"/>
          <w:szCs w:val="24"/>
        </w:rPr>
      </w:pPr>
      <w:r w:rsidRPr="009D05BA">
        <w:rPr>
          <w:rFonts w:asciiTheme="majorHAnsi" w:eastAsia="DFKai-SB" w:hAnsiTheme="majorHAnsi" w:cs="Arial"/>
          <w:sz w:val="24"/>
          <w:szCs w:val="24"/>
        </w:rPr>
        <w:tab/>
      </w:r>
      <w:r w:rsidRPr="009D05BA">
        <w:rPr>
          <w:rFonts w:asciiTheme="majorHAnsi" w:eastAsia="DFKai-SB" w:hAnsiTheme="majorHAnsi" w:cs="Arial"/>
          <w:sz w:val="24"/>
          <w:szCs w:val="24"/>
        </w:rPr>
        <w:tab/>
        <w:t>IL</w:t>
      </w:r>
    </w:p>
    <w:p w14:paraId="32030844" w14:textId="40D308BA" w:rsidR="00732B8B" w:rsidRPr="009D05BA" w:rsidRDefault="00732B8B" w:rsidP="00732B8B">
      <w:pPr>
        <w:pStyle w:val="BodyTextIndent"/>
        <w:spacing w:after="0"/>
        <w:rPr>
          <w:rFonts w:asciiTheme="majorHAnsi" w:eastAsia="DFKai-SB" w:hAnsiTheme="majorHAnsi" w:cs="Arial"/>
          <w:color w:val="1A1A1A"/>
          <w:sz w:val="24"/>
          <w:szCs w:val="24"/>
        </w:rPr>
      </w:pPr>
      <w:r w:rsidRPr="009D05BA">
        <w:rPr>
          <w:rFonts w:asciiTheme="majorHAnsi" w:hAnsiTheme="majorHAnsi"/>
          <w:sz w:val="24"/>
          <w:szCs w:val="24"/>
        </w:rPr>
        <w:t xml:space="preserve">Telephone:  </w:t>
      </w:r>
      <w:ins w:id="0" w:author="Author">
        <w:r w:rsidR="00770F47">
          <w:rPr>
            <w:rFonts w:asciiTheme="majorHAnsi" w:hAnsiTheme="majorHAnsi"/>
            <w:sz w:val="24"/>
            <w:szCs w:val="24"/>
          </w:rPr>
          <w:t>Redacted per data subject’s request</w:t>
        </w:r>
      </w:ins>
    </w:p>
    <w:p w14:paraId="3960E6EE" w14:textId="6E0DFD2A" w:rsidR="00732B8B" w:rsidRPr="009D05BA" w:rsidRDefault="00732B8B" w:rsidP="00732B8B">
      <w:pPr>
        <w:pStyle w:val="BodyTextIndent"/>
        <w:spacing w:after="0"/>
        <w:rPr>
          <w:rFonts w:asciiTheme="majorHAnsi" w:eastAsia="DFKai-SB" w:hAnsiTheme="majorHAnsi" w:cs="Arial"/>
          <w:color w:val="1A1A1A"/>
          <w:sz w:val="24"/>
          <w:szCs w:val="24"/>
        </w:rPr>
      </w:pPr>
      <w:r w:rsidRPr="009D05BA">
        <w:rPr>
          <w:rFonts w:asciiTheme="majorHAnsi" w:hAnsiTheme="majorHAnsi"/>
          <w:sz w:val="24"/>
          <w:szCs w:val="24"/>
        </w:rPr>
        <w:t xml:space="preserve">Facsimile:  </w:t>
      </w:r>
      <w:ins w:id="1" w:author="Author">
        <w:r w:rsidR="00770F47">
          <w:rPr>
            <w:rFonts w:asciiTheme="majorHAnsi" w:hAnsiTheme="majorHAnsi"/>
            <w:sz w:val="24"/>
            <w:szCs w:val="24"/>
          </w:rPr>
          <w:t>Redacted per data subject’s request</w:t>
        </w:r>
      </w:ins>
    </w:p>
    <w:p w14:paraId="55880436" w14:textId="6C60AF27" w:rsidR="00732B8B" w:rsidRPr="009D05BA" w:rsidRDefault="00732B8B" w:rsidP="00732B8B">
      <w:pPr>
        <w:pStyle w:val="BodyTextIndent"/>
        <w:spacing w:after="0"/>
        <w:rPr>
          <w:rFonts w:asciiTheme="majorHAnsi" w:eastAsia="DFKai-SB" w:hAnsiTheme="majorHAnsi" w:cs="Arial"/>
          <w:sz w:val="24"/>
          <w:szCs w:val="24"/>
        </w:rPr>
      </w:pPr>
      <w:r w:rsidRPr="009D05BA">
        <w:rPr>
          <w:rFonts w:asciiTheme="majorHAnsi" w:hAnsiTheme="majorHAnsi"/>
          <w:sz w:val="24"/>
          <w:szCs w:val="24"/>
        </w:rPr>
        <w:t xml:space="preserve">Attention: </w:t>
      </w:r>
      <w:ins w:id="2" w:author="Author">
        <w:r w:rsidR="00770F47">
          <w:rPr>
            <w:rFonts w:asciiTheme="majorHAnsi" w:eastAsia="DFKai-SB" w:hAnsiTheme="majorHAnsi" w:cs="Arial"/>
            <w:color w:val="1A1A1A"/>
            <w:sz w:val="24"/>
            <w:szCs w:val="24"/>
          </w:rPr>
          <w:t>Redacted per data subject’s request</w:t>
        </w:r>
      </w:ins>
    </w:p>
    <w:p w14:paraId="5E167DF5" w14:textId="5C67060E" w:rsidR="00732B8B" w:rsidRPr="001F73DC" w:rsidRDefault="00732B8B" w:rsidP="00732B8B">
      <w:pPr>
        <w:pStyle w:val="BodyTextIndent"/>
        <w:rPr>
          <w:rFonts w:asciiTheme="majorHAnsi" w:hAnsiTheme="majorHAnsi"/>
          <w:sz w:val="24"/>
          <w:szCs w:val="24"/>
        </w:rPr>
      </w:pPr>
      <w:r w:rsidRPr="009D05BA">
        <w:rPr>
          <w:rFonts w:asciiTheme="majorHAnsi" w:hAnsiTheme="majorHAnsi"/>
          <w:sz w:val="24"/>
          <w:szCs w:val="24"/>
        </w:rPr>
        <w:t xml:space="preserve">Email: </w:t>
      </w:r>
      <w:ins w:id="3" w:author="Author">
        <w:r w:rsidR="00770F47">
          <w:rPr>
            <w:rFonts w:asciiTheme="majorHAnsi" w:eastAsia="DFKai-SB" w:hAnsiTheme="majorHAnsi" w:cs="Arial"/>
            <w:color w:val="1A1A1A"/>
            <w:sz w:val="24"/>
            <w:szCs w:val="24"/>
          </w:rPr>
          <w:t>Redacted per data subject’s request</w:t>
        </w:r>
      </w:ins>
      <w:r w:rsidRPr="001F73DC">
        <w:rPr>
          <w:rFonts w:asciiTheme="majorHAnsi" w:hAnsiTheme="majorHAnsi"/>
          <w:sz w:val="24"/>
          <w:szCs w:val="24"/>
        </w:rPr>
        <w:br/>
      </w:r>
    </w:p>
    <w:p w14:paraId="1FEB00E3" w14:textId="77777777" w:rsidR="00732B8B" w:rsidRDefault="00732B8B" w:rsidP="00732B8B">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58DD8FD" w14:textId="77777777" w:rsidR="00732B8B" w:rsidRDefault="00732B8B" w:rsidP="00732B8B">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CA1130" w14:textId="77777777" w:rsidR="00732B8B" w:rsidRDefault="00732B8B" w:rsidP="00732B8B">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C024FE1" w14:textId="77777777" w:rsidR="00732B8B" w:rsidRDefault="00732B8B" w:rsidP="00732B8B">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w:t>
      </w:r>
      <w:r>
        <w:rPr>
          <w:rFonts w:asciiTheme="majorHAnsi" w:hAnsiTheme="majorHAnsi"/>
          <w:szCs w:val="24"/>
        </w:rPr>
        <w:lastRenderedPageBreak/>
        <w:t xml:space="preserve">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FBF44E1" w14:textId="77777777" w:rsidR="00732B8B" w:rsidRDefault="00732B8B" w:rsidP="00732B8B">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7C232EC" w14:textId="77777777" w:rsidR="00732B8B" w:rsidRDefault="00732B8B" w:rsidP="00732B8B">
      <w:pPr>
        <w:pStyle w:val="ARTICLEAL2"/>
        <w:rPr>
          <w:rFonts w:asciiTheme="majorHAnsi" w:hAnsiTheme="majorHAnsi"/>
          <w:szCs w:val="24"/>
        </w:rPr>
      </w:pPr>
      <w:r>
        <w:rPr>
          <w:rFonts w:asciiTheme="majorHAnsi" w:hAnsiTheme="majorHAnsi"/>
          <w:b/>
          <w:szCs w:val="24"/>
        </w:rPr>
        <w:t>Confidentiality</w:t>
      </w:r>
    </w:p>
    <w:p w14:paraId="302850A4" w14:textId="77777777" w:rsidR="00732B8B" w:rsidRDefault="00732B8B" w:rsidP="00732B8B">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AA734E" w14:textId="77777777" w:rsidR="00732B8B" w:rsidRDefault="00732B8B" w:rsidP="00732B8B">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7163500" w14:textId="77777777" w:rsidR="00732B8B" w:rsidRDefault="00732B8B" w:rsidP="00732B8B">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w:t>
      </w:r>
      <w:r>
        <w:rPr>
          <w:rFonts w:asciiTheme="majorHAnsi" w:hAnsiTheme="majorHAnsi"/>
          <w:szCs w:val="24"/>
        </w:rPr>
        <w:lastRenderedPageBreak/>
        <w:t>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9FC2DA6" w14:textId="77777777" w:rsidR="00732B8B" w:rsidRDefault="00732B8B" w:rsidP="00732B8B">
      <w:pPr>
        <w:pStyle w:val="BlockText"/>
        <w:jc w:val="center"/>
        <w:rPr>
          <w:rFonts w:asciiTheme="majorHAnsi" w:hAnsiTheme="majorHAnsi"/>
          <w:sz w:val="24"/>
          <w:szCs w:val="24"/>
        </w:rPr>
      </w:pPr>
      <w:r>
        <w:rPr>
          <w:rFonts w:asciiTheme="majorHAnsi" w:hAnsiTheme="majorHAnsi"/>
          <w:sz w:val="24"/>
          <w:szCs w:val="24"/>
        </w:rPr>
        <w:t>* * * * *</w:t>
      </w:r>
    </w:p>
    <w:p w14:paraId="1A6FFB52" w14:textId="77777777" w:rsidR="00732B8B" w:rsidRDefault="00732B8B" w:rsidP="00732B8B">
      <w:pPr>
        <w:rPr>
          <w:rFonts w:asciiTheme="majorHAnsi" w:hAnsiTheme="majorHAnsi"/>
          <w:sz w:val="24"/>
          <w:szCs w:val="24"/>
        </w:rPr>
        <w:sectPr w:rsidR="00732B8B">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55092D3D" w14:textId="77777777" w:rsidR="00732B8B" w:rsidRDefault="00732B8B" w:rsidP="00732B8B">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C195CB1" w14:textId="77777777" w:rsidR="00732B8B" w:rsidRDefault="00732B8B" w:rsidP="00732B8B">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405E2D8" w14:textId="77777777" w:rsidR="00732B8B" w:rsidRPr="00567C65" w:rsidRDefault="00732B8B" w:rsidP="00732B8B"/>
    <w:p w14:paraId="00DC4B92" w14:textId="77777777" w:rsidR="00732B8B" w:rsidRDefault="00732B8B" w:rsidP="00732B8B">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Global Domains Division</w:t>
      </w: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tab/>
      </w:r>
    </w:p>
    <w:p w14:paraId="1E4BBE03" w14:textId="77777777" w:rsidR="00732B8B" w:rsidRPr="00772285" w:rsidRDefault="00732B8B" w:rsidP="00732B8B">
      <w:pPr>
        <w:pStyle w:val="BodyText"/>
        <w:rPr>
          <w:rFonts w:asciiTheme="majorHAnsi" w:hAnsiTheme="majorHAnsi"/>
          <w:b/>
          <w:sz w:val="24"/>
          <w:szCs w:val="24"/>
        </w:rPr>
      </w:pPr>
      <w:r>
        <w:rPr>
          <w:rFonts w:asciiTheme="majorHAnsi" w:hAnsiTheme="majorHAnsi"/>
          <w:b/>
          <w:sz w:val="24"/>
          <w:szCs w:val="24"/>
        </w:rPr>
        <w:t>TEVA PHARMACEUTICAL INDUSTRIES LIMITED</w:t>
      </w:r>
      <w:r w:rsidRPr="00772285">
        <w:rPr>
          <w:rFonts w:asciiTheme="majorHAnsi" w:hAnsiTheme="majorHAnsi"/>
          <w:b/>
          <w:sz w:val="24"/>
          <w:szCs w:val="24"/>
        </w:rPr>
        <w:t xml:space="preserve">  </w:t>
      </w:r>
    </w:p>
    <w:p w14:paraId="5AC545BE" w14:textId="77777777" w:rsidR="00732B8B" w:rsidRPr="009D05BA" w:rsidRDefault="00732B8B" w:rsidP="00732B8B">
      <w:pPr>
        <w:ind w:firstLine="720"/>
        <w:rPr>
          <w:rFonts w:asciiTheme="majorHAnsi" w:hAnsiTheme="majorHAnsi"/>
          <w:sz w:val="24"/>
          <w:szCs w:val="24"/>
        </w:rPr>
      </w:pPr>
    </w:p>
    <w:p w14:paraId="5D116865" w14:textId="77777777" w:rsidR="00732B8B" w:rsidRPr="009D05BA" w:rsidRDefault="00732B8B" w:rsidP="00732B8B">
      <w:pPr>
        <w:ind w:firstLine="720"/>
        <w:rPr>
          <w:rFonts w:asciiTheme="majorHAnsi" w:hAnsiTheme="majorHAnsi"/>
          <w:sz w:val="24"/>
          <w:szCs w:val="24"/>
        </w:rPr>
      </w:pPr>
      <w:r w:rsidRPr="009D05BA">
        <w:rPr>
          <w:rFonts w:asciiTheme="majorHAnsi" w:hAnsiTheme="majorHAnsi"/>
          <w:sz w:val="24"/>
          <w:szCs w:val="24"/>
        </w:rPr>
        <w:t>By:</w:t>
      </w:r>
      <w:r w:rsidRPr="009D05BA">
        <w:rPr>
          <w:rFonts w:asciiTheme="majorHAnsi" w:hAnsiTheme="majorHAnsi"/>
          <w:sz w:val="24"/>
          <w:szCs w:val="24"/>
        </w:rPr>
        <w:tab/>
        <w:t>_____________________________</w:t>
      </w:r>
      <w:r w:rsidRPr="009D05BA">
        <w:rPr>
          <w:rFonts w:asciiTheme="majorHAnsi" w:hAnsiTheme="majorHAnsi"/>
          <w:sz w:val="24"/>
          <w:szCs w:val="24"/>
        </w:rPr>
        <w:tab/>
      </w:r>
      <w:r w:rsidRPr="009D05BA">
        <w:rPr>
          <w:rFonts w:asciiTheme="majorHAnsi" w:hAnsiTheme="majorHAnsi"/>
          <w:sz w:val="24"/>
          <w:szCs w:val="24"/>
        </w:rPr>
        <w:tab/>
      </w:r>
      <w:r w:rsidRPr="009D05BA">
        <w:rPr>
          <w:rFonts w:asciiTheme="majorHAnsi" w:hAnsiTheme="majorHAnsi"/>
          <w:sz w:val="24"/>
          <w:szCs w:val="24"/>
        </w:rPr>
        <w:tab/>
      </w:r>
      <w:r w:rsidRPr="009D05BA">
        <w:rPr>
          <w:rFonts w:asciiTheme="majorHAnsi" w:hAnsiTheme="majorHAnsi"/>
          <w:sz w:val="24"/>
          <w:szCs w:val="24"/>
        </w:rPr>
        <w:tab/>
      </w:r>
    </w:p>
    <w:p w14:paraId="7FDECF17" w14:textId="77777777" w:rsidR="00732B8B" w:rsidRPr="009D05BA" w:rsidRDefault="00732B8B" w:rsidP="00732B8B">
      <w:pPr>
        <w:ind w:left="720" w:firstLine="720"/>
        <w:rPr>
          <w:rFonts w:asciiTheme="majorHAnsi" w:eastAsia="DFKai-SB" w:hAnsiTheme="majorHAnsi" w:cs="Arial"/>
          <w:color w:val="1A1A1A"/>
          <w:sz w:val="24"/>
          <w:szCs w:val="24"/>
        </w:rPr>
      </w:pPr>
      <w:r w:rsidRPr="009D05BA">
        <w:rPr>
          <w:rFonts w:asciiTheme="majorHAnsi" w:eastAsia="DFKai-SB" w:hAnsiTheme="majorHAnsi" w:cs="Arial"/>
          <w:color w:val="1A1A1A"/>
          <w:sz w:val="24"/>
          <w:szCs w:val="24"/>
        </w:rPr>
        <w:t>Iris Beck Codner</w:t>
      </w:r>
      <w:r w:rsidRPr="009D05BA">
        <w:rPr>
          <w:rFonts w:asciiTheme="majorHAnsi" w:eastAsia="DFKai-SB" w:hAnsiTheme="majorHAnsi" w:cs="Arial"/>
          <w:color w:val="1A1A1A"/>
          <w:sz w:val="24"/>
          <w:szCs w:val="24"/>
        </w:rPr>
        <w:tab/>
      </w:r>
      <w:r w:rsidRPr="009D05BA">
        <w:rPr>
          <w:rFonts w:asciiTheme="majorHAnsi" w:eastAsia="DFKai-SB" w:hAnsiTheme="majorHAnsi" w:cs="Arial"/>
          <w:color w:val="1A1A1A"/>
          <w:sz w:val="24"/>
          <w:szCs w:val="24"/>
        </w:rPr>
        <w:tab/>
      </w:r>
      <w:r w:rsidRPr="009D05BA">
        <w:rPr>
          <w:rFonts w:asciiTheme="majorHAnsi" w:eastAsia="DFKai-SB" w:hAnsiTheme="majorHAnsi" w:cs="Arial"/>
          <w:color w:val="1A1A1A"/>
          <w:sz w:val="24"/>
          <w:szCs w:val="24"/>
        </w:rPr>
        <w:tab/>
      </w:r>
      <w:r w:rsidRPr="009D05BA">
        <w:rPr>
          <w:rFonts w:asciiTheme="majorHAnsi" w:eastAsia="DFKai-SB" w:hAnsiTheme="majorHAnsi" w:cs="Arial"/>
          <w:color w:val="1A1A1A"/>
          <w:sz w:val="24"/>
          <w:szCs w:val="24"/>
        </w:rPr>
        <w:tab/>
      </w:r>
    </w:p>
    <w:p w14:paraId="21BBB4D8" w14:textId="77777777" w:rsidR="00732B8B" w:rsidRPr="009D05BA" w:rsidRDefault="00732B8B" w:rsidP="00732B8B">
      <w:pPr>
        <w:ind w:firstLine="720"/>
        <w:rPr>
          <w:rFonts w:asciiTheme="majorHAnsi" w:hAnsiTheme="majorHAnsi"/>
          <w:sz w:val="24"/>
          <w:szCs w:val="24"/>
        </w:rPr>
      </w:pPr>
      <w:r w:rsidRPr="009D05BA">
        <w:rPr>
          <w:rFonts w:asciiTheme="majorHAnsi" w:eastAsia="DFKai-SB" w:hAnsiTheme="majorHAnsi" w:cs="Arial"/>
          <w:color w:val="1A1A1A"/>
          <w:sz w:val="24"/>
          <w:szCs w:val="24"/>
        </w:rPr>
        <w:tab/>
        <w:t>Chief Communication Officer</w:t>
      </w:r>
      <w:r w:rsidRPr="009D05BA">
        <w:rPr>
          <w:rFonts w:asciiTheme="majorHAnsi" w:eastAsia="DFKai-SB" w:hAnsiTheme="majorHAnsi" w:cs="Arial"/>
          <w:color w:val="1A1A1A"/>
          <w:sz w:val="24"/>
          <w:szCs w:val="24"/>
        </w:rPr>
        <w:tab/>
      </w:r>
      <w:r w:rsidRPr="009D05BA">
        <w:rPr>
          <w:rFonts w:asciiTheme="majorHAnsi" w:eastAsia="DFKai-SB" w:hAnsiTheme="majorHAnsi" w:cs="Arial"/>
          <w:color w:val="1A1A1A"/>
          <w:sz w:val="24"/>
          <w:szCs w:val="24"/>
        </w:rPr>
        <w:tab/>
      </w:r>
    </w:p>
    <w:p w14:paraId="39159650" w14:textId="77777777" w:rsidR="00732B8B" w:rsidRPr="009D05BA" w:rsidRDefault="00732B8B" w:rsidP="00732B8B">
      <w:pPr>
        <w:pStyle w:val="BodyTextIndent2"/>
        <w:rPr>
          <w:rFonts w:asciiTheme="majorHAnsi" w:hAnsiTheme="majorHAnsi"/>
          <w:sz w:val="24"/>
          <w:szCs w:val="24"/>
        </w:rPr>
      </w:pPr>
    </w:p>
    <w:p w14:paraId="0C345EB8" w14:textId="77777777" w:rsidR="00732B8B" w:rsidRPr="009D05BA" w:rsidRDefault="00732B8B" w:rsidP="00732B8B">
      <w:pPr>
        <w:pStyle w:val="BodyTextIndent2"/>
        <w:rPr>
          <w:rFonts w:asciiTheme="majorHAnsi" w:hAnsiTheme="majorHAnsi"/>
          <w:sz w:val="24"/>
          <w:szCs w:val="24"/>
        </w:rPr>
      </w:pPr>
    </w:p>
    <w:p w14:paraId="502282A6" w14:textId="77777777" w:rsidR="00732B8B" w:rsidRPr="009D05BA" w:rsidRDefault="00732B8B" w:rsidP="00732B8B">
      <w:pPr>
        <w:pStyle w:val="BodyTextIndent2"/>
        <w:rPr>
          <w:rFonts w:asciiTheme="majorHAnsi" w:hAnsiTheme="majorHAnsi"/>
          <w:sz w:val="24"/>
          <w:szCs w:val="24"/>
        </w:rPr>
      </w:pPr>
      <w:r w:rsidRPr="009D05BA">
        <w:rPr>
          <w:rFonts w:asciiTheme="majorHAnsi" w:hAnsiTheme="majorHAnsi"/>
          <w:sz w:val="24"/>
          <w:szCs w:val="24"/>
        </w:rPr>
        <w:t>By:</w:t>
      </w:r>
      <w:r w:rsidRPr="009D05BA">
        <w:rPr>
          <w:rFonts w:asciiTheme="majorHAnsi" w:hAnsiTheme="majorHAnsi"/>
          <w:sz w:val="24"/>
          <w:szCs w:val="24"/>
        </w:rPr>
        <w:tab/>
        <w:t>_____________________________</w:t>
      </w:r>
    </w:p>
    <w:p w14:paraId="56FAF0EC" w14:textId="77777777" w:rsidR="00732B8B" w:rsidRPr="009D05BA" w:rsidRDefault="00732B8B" w:rsidP="00732B8B">
      <w:pPr>
        <w:pStyle w:val="BodyTextIndent2"/>
        <w:ind w:firstLine="720"/>
        <w:rPr>
          <w:rFonts w:asciiTheme="majorHAnsi" w:eastAsia="DFKai-SB" w:hAnsiTheme="majorHAnsi" w:cs="Arial"/>
          <w:color w:val="1A1A1A"/>
          <w:sz w:val="24"/>
          <w:szCs w:val="24"/>
        </w:rPr>
      </w:pPr>
      <w:r w:rsidRPr="009D05BA">
        <w:rPr>
          <w:rFonts w:asciiTheme="majorHAnsi" w:eastAsia="DFKai-SB" w:hAnsiTheme="majorHAnsi" w:cs="Arial"/>
          <w:color w:val="1A1A1A"/>
          <w:sz w:val="24"/>
          <w:szCs w:val="24"/>
        </w:rPr>
        <w:t>Guy Hadari</w:t>
      </w:r>
    </w:p>
    <w:p w14:paraId="73F966AC" w14:textId="77777777" w:rsidR="00732B8B" w:rsidRPr="009D05BA" w:rsidRDefault="00732B8B" w:rsidP="00732B8B">
      <w:pPr>
        <w:ind w:left="720" w:firstLine="720"/>
        <w:rPr>
          <w:rFonts w:asciiTheme="majorHAnsi" w:hAnsiTheme="majorHAnsi"/>
          <w:sz w:val="24"/>
          <w:szCs w:val="24"/>
        </w:rPr>
      </w:pPr>
      <w:r w:rsidRPr="009D05BA">
        <w:rPr>
          <w:rFonts w:asciiTheme="majorHAnsi" w:eastAsia="DFKai-SB" w:hAnsiTheme="majorHAnsi" w:cs="Arial"/>
          <w:color w:val="1A1A1A"/>
          <w:sz w:val="24"/>
          <w:szCs w:val="24"/>
        </w:rPr>
        <w:t>Corporate VP, Global CIO, IT Management</w:t>
      </w:r>
    </w:p>
    <w:p w14:paraId="41E4C5A0" w14:textId="77777777" w:rsidR="00732B8B" w:rsidRDefault="00732B8B" w:rsidP="00732B8B">
      <w:pPr>
        <w:pStyle w:val="BodyTextIndent2"/>
        <w:rPr>
          <w:rFonts w:asciiTheme="majorHAnsi" w:hAnsiTheme="majorHAnsi"/>
          <w:sz w:val="24"/>
          <w:szCs w:val="24"/>
        </w:rPr>
        <w:sectPr w:rsidR="00732B8B">
          <w:headerReference w:type="first" r:id="rId10"/>
          <w:footerReference w:type="first" r:id="rId11"/>
          <w:pgSz w:w="12240" w:h="15840" w:code="1"/>
          <w:pgMar w:top="1440" w:right="1440" w:bottom="1440" w:left="1440" w:header="720" w:footer="720" w:gutter="0"/>
          <w:cols w:space="720"/>
          <w:formProt w:val="0"/>
          <w:titlePg/>
          <w:docGrid w:linePitch="360"/>
        </w:sectPr>
      </w:pPr>
    </w:p>
    <w:p w14:paraId="007E6FC2" w14:textId="77777777" w:rsidR="00732B8B" w:rsidRPr="00662E32" w:rsidRDefault="00732B8B" w:rsidP="00732B8B">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D9216C8" w14:textId="77777777" w:rsidR="00732B8B" w:rsidRPr="007219B2" w:rsidRDefault="00732B8B" w:rsidP="00732B8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880BE11" w14:textId="77777777" w:rsidR="00732B8B" w:rsidRPr="007219B2" w:rsidRDefault="00732B8B" w:rsidP="00732B8B">
      <w:pPr>
        <w:numPr>
          <w:ilvl w:val="0"/>
          <w:numId w:val="25"/>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E085520" w14:textId="77777777" w:rsidR="00732B8B" w:rsidRPr="007219B2" w:rsidRDefault="00732B8B" w:rsidP="00732B8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0B67E98" w14:textId="77777777" w:rsidR="00732B8B" w:rsidRPr="007219B2" w:rsidRDefault="00732B8B" w:rsidP="00732B8B">
      <w:pPr>
        <w:numPr>
          <w:ilvl w:val="1"/>
          <w:numId w:val="25"/>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423827B" w14:textId="77777777" w:rsidR="00732B8B" w:rsidRPr="007219B2" w:rsidRDefault="00732B8B" w:rsidP="00732B8B">
      <w:pPr>
        <w:numPr>
          <w:ilvl w:val="1"/>
          <w:numId w:val="25"/>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518CC9" w14:textId="77777777" w:rsidR="00732B8B" w:rsidRPr="007219B2" w:rsidRDefault="00732B8B" w:rsidP="00732B8B">
      <w:pPr>
        <w:numPr>
          <w:ilvl w:val="1"/>
          <w:numId w:val="25"/>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092EEA2" w14:textId="77777777" w:rsidR="00732B8B" w:rsidRPr="007219B2" w:rsidRDefault="00732B8B" w:rsidP="00732B8B">
      <w:pPr>
        <w:numPr>
          <w:ilvl w:val="1"/>
          <w:numId w:val="25"/>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FD9A12D" w14:textId="77777777" w:rsidR="00732B8B" w:rsidRPr="007219B2" w:rsidRDefault="00732B8B" w:rsidP="00732B8B">
      <w:pPr>
        <w:numPr>
          <w:ilvl w:val="1"/>
          <w:numId w:val="25"/>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0943DE" w14:textId="77777777" w:rsidR="00732B8B" w:rsidRPr="007219B2" w:rsidRDefault="00732B8B" w:rsidP="00732B8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D7D73B1" w14:textId="77777777" w:rsidR="00732B8B" w:rsidRPr="007219B2" w:rsidRDefault="00732B8B" w:rsidP="00732B8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CC1130" w14:textId="77777777" w:rsidR="00732B8B" w:rsidRDefault="00732B8B" w:rsidP="00732B8B">
      <w:pPr>
        <w:numPr>
          <w:ilvl w:val="0"/>
          <w:numId w:val="25"/>
        </w:numPr>
        <w:spacing w:before="480" w:after="200" w:line="276" w:lineRule="auto"/>
        <w:ind w:left="720"/>
        <w:outlineLvl w:val="0"/>
        <w:rPr>
          <w:rFonts w:ascii="Cambria" w:eastAsia="Arial" w:hAnsi="Cambria" w:cs="Arial"/>
          <w:b/>
          <w:color w:val="000000"/>
          <w:szCs w:val="22"/>
          <w:lang w:eastAsia="ja-JP"/>
        </w:rPr>
      </w:pPr>
      <w:bookmarkStart w:id="4" w:name="h.30j0zll" w:colFirst="0" w:colLast="0"/>
      <w:bookmarkStart w:id="5" w:name="h.1fob9te" w:colFirst="0" w:colLast="0"/>
      <w:bookmarkStart w:id="6" w:name="h.3znysh7" w:colFirst="0" w:colLast="0"/>
      <w:bookmarkEnd w:id="4"/>
      <w:bookmarkEnd w:id="5"/>
      <w:bookmarkEnd w:id="6"/>
      <w:r>
        <w:rPr>
          <w:rFonts w:ascii="Cambria" w:eastAsia="Arial" w:hAnsi="Cambria" w:cs="Arial"/>
          <w:b/>
          <w:color w:val="000000"/>
          <w:szCs w:val="22"/>
          <w:lang w:eastAsia="ja-JP"/>
        </w:rPr>
        <w:t>Anti-Abuse</w:t>
      </w:r>
    </w:p>
    <w:p w14:paraId="4FBC27A4" w14:textId="77777777" w:rsidR="00732B8B" w:rsidRPr="00275B8C" w:rsidRDefault="00732B8B" w:rsidP="00732B8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049AA2E" w14:textId="77777777" w:rsidR="00732B8B" w:rsidRPr="004A4A05" w:rsidRDefault="00732B8B" w:rsidP="00732B8B">
      <w:pPr>
        <w:numPr>
          <w:ilvl w:val="0"/>
          <w:numId w:val="25"/>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51253E5" w14:textId="77777777" w:rsidR="00732B8B" w:rsidRDefault="00732B8B" w:rsidP="00732B8B">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B293FF9" w14:textId="77777777" w:rsidR="00732B8B" w:rsidRPr="0030755C" w:rsidRDefault="00732B8B" w:rsidP="00732B8B">
      <w:pPr>
        <w:pStyle w:val="ListParagraph"/>
        <w:numPr>
          <w:ilvl w:val="0"/>
          <w:numId w:val="31"/>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08881C23" w14:textId="77777777" w:rsidR="00732B8B" w:rsidRPr="0030755C" w:rsidRDefault="00732B8B" w:rsidP="00732B8B">
      <w:pPr>
        <w:pStyle w:val="ListParagraph"/>
        <w:numPr>
          <w:ilvl w:val="0"/>
          <w:numId w:val="31"/>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68AC14AC" w14:textId="77777777" w:rsidR="00732B8B" w:rsidRPr="0030755C" w:rsidRDefault="00732B8B" w:rsidP="00732B8B">
      <w:pPr>
        <w:pStyle w:val="ListParagraph"/>
        <w:numPr>
          <w:ilvl w:val="0"/>
          <w:numId w:val="31"/>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CA1FFE6" w14:textId="77777777" w:rsidR="00732B8B" w:rsidRPr="00983BFF" w:rsidRDefault="00732B8B" w:rsidP="00732B8B">
      <w:pPr>
        <w:numPr>
          <w:ilvl w:val="0"/>
          <w:numId w:val="25"/>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DE2E63B" w14:textId="77777777" w:rsidR="00732B8B" w:rsidRPr="00983BFF" w:rsidRDefault="00732B8B" w:rsidP="00732B8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4A750CE" w14:textId="77777777" w:rsidR="00732B8B" w:rsidRPr="00983BFF" w:rsidRDefault="00732B8B" w:rsidP="00732B8B">
      <w:pPr>
        <w:numPr>
          <w:ilvl w:val="1"/>
          <w:numId w:val="25"/>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1D3D3D8" w14:textId="77777777" w:rsidR="00732B8B" w:rsidRPr="00F1174B" w:rsidRDefault="00732B8B" w:rsidP="00732B8B">
      <w:pPr>
        <w:numPr>
          <w:ilvl w:val="1"/>
          <w:numId w:val="25"/>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3672B340" w14:textId="77777777" w:rsidR="00732B8B" w:rsidRPr="00F1174B" w:rsidRDefault="00732B8B" w:rsidP="00732B8B">
      <w:pPr>
        <w:numPr>
          <w:ilvl w:val="2"/>
          <w:numId w:val="25"/>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953776A" w14:textId="77777777" w:rsidR="00732B8B" w:rsidRPr="00F1174B" w:rsidRDefault="00732B8B" w:rsidP="00732B8B">
      <w:pPr>
        <w:numPr>
          <w:ilvl w:val="2"/>
          <w:numId w:val="25"/>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2191432" w14:textId="77777777" w:rsidR="00732B8B" w:rsidRPr="00F1174B" w:rsidRDefault="00732B8B" w:rsidP="00732B8B">
      <w:pPr>
        <w:numPr>
          <w:ilvl w:val="2"/>
          <w:numId w:val="25"/>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7289136" w14:textId="77777777" w:rsidR="00732B8B" w:rsidRPr="00983BFF" w:rsidRDefault="00732B8B" w:rsidP="00732B8B">
      <w:pPr>
        <w:numPr>
          <w:ilvl w:val="1"/>
          <w:numId w:val="25"/>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A57B6A8"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22073668"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9BEF26D"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7D66ED60"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0AD7B66"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4A63FE40"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91DC360"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05DD29D2"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109A1F27"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03A9E80C"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2837D5C6"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0110D65D"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7DFC618F"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5637987F"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Russian language</w:t>
      </w:r>
    </w:p>
    <w:p w14:paraId="2DE21495"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53C66CD" w14:textId="77777777" w:rsidR="00732B8B" w:rsidRDefault="00732B8B" w:rsidP="00732B8B">
      <w:pPr>
        <w:numPr>
          <w:ilvl w:val="2"/>
          <w:numId w:val="25"/>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0940BC0A" w14:textId="77777777" w:rsidR="00732B8B" w:rsidRPr="00616CA4" w:rsidRDefault="00732B8B" w:rsidP="00732B8B">
      <w:pPr>
        <w:spacing w:after="200"/>
        <w:rPr>
          <w:rFonts w:ascii="Cambria" w:eastAsia="Arial" w:hAnsi="Cambria" w:cs="Arial"/>
          <w:color w:val="000000"/>
          <w:szCs w:val="22"/>
          <w:lang w:eastAsia="ja-JP"/>
        </w:rPr>
      </w:pPr>
    </w:p>
    <w:p w14:paraId="137A7EE3" w14:textId="77777777" w:rsidR="00732B8B" w:rsidRPr="00983BFF" w:rsidRDefault="00732B8B" w:rsidP="00732B8B">
      <w:pPr>
        <w:rPr>
          <w:szCs w:val="22"/>
        </w:rPr>
      </w:pPr>
    </w:p>
    <w:p w14:paraId="5D62873B" w14:textId="77777777" w:rsidR="00732B8B" w:rsidRDefault="00732B8B" w:rsidP="00732B8B">
      <w:pPr>
        <w:pStyle w:val="Spec1L1"/>
        <w:spacing w:after="0"/>
        <w:rPr>
          <w:rFonts w:asciiTheme="majorHAnsi" w:hAnsiTheme="majorHAnsi"/>
          <w:sz w:val="24"/>
          <w:szCs w:val="24"/>
        </w:rPr>
      </w:pPr>
    </w:p>
    <w:p w14:paraId="27EAC830" w14:textId="77777777" w:rsidR="00732B8B" w:rsidRDefault="00732B8B" w:rsidP="00732B8B">
      <w:pPr>
        <w:pStyle w:val="BodyText"/>
        <w:jc w:val="center"/>
        <w:rPr>
          <w:b/>
          <w:lang w:eastAsia="en-US"/>
        </w:rPr>
      </w:pPr>
      <w:r>
        <w:rPr>
          <w:rFonts w:asciiTheme="majorHAnsi" w:hAnsiTheme="majorHAnsi"/>
          <w:b/>
          <w:sz w:val="24"/>
          <w:szCs w:val="24"/>
        </w:rPr>
        <w:t>CONSENSUS POLICIES AND TEMPORARY POLICIES SPECIFICATION</w:t>
      </w:r>
    </w:p>
    <w:p w14:paraId="750EA689"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4E17D273" w14:textId="77777777" w:rsidR="00732B8B" w:rsidRDefault="00732B8B" w:rsidP="00732B8B">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F16936" w14:textId="77777777" w:rsidR="00732B8B" w:rsidRDefault="00732B8B" w:rsidP="00732B8B">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25DF185" w14:textId="77777777" w:rsidR="00732B8B" w:rsidRDefault="00732B8B" w:rsidP="00732B8B">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90737EF" w14:textId="77777777" w:rsidR="00732B8B" w:rsidRDefault="00732B8B" w:rsidP="00732B8B">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4F9BAA3" w14:textId="77777777" w:rsidR="00732B8B" w:rsidRDefault="00732B8B" w:rsidP="00732B8B">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0B79EA37"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5F1B0224"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2A2E07D4" w14:textId="77777777" w:rsidR="00732B8B" w:rsidRDefault="00732B8B" w:rsidP="00732B8B">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2EF274F" w14:textId="77777777" w:rsidR="00732B8B" w:rsidRDefault="00732B8B" w:rsidP="00732B8B">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6BC3CCA0" w14:textId="77777777" w:rsidR="00732B8B" w:rsidRDefault="00732B8B" w:rsidP="00732B8B">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518E088A" w14:textId="77777777" w:rsidR="00732B8B" w:rsidRDefault="00732B8B" w:rsidP="00732B8B">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50EA7E0F" w14:textId="77777777" w:rsidR="00732B8B" w:rsidRDefault="00732B8B" w:rsidP="00732B8B">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F2DCD1" w14:textId="77777777" w:rsidR="00732B8B" w:rsidRDefault="00732B8B" w:rsidP="00732B8B">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60E0FD2" w14:textId="77777777" w:rsidR="00732B8B" w:rsidRDefault="00732B8B" w:rsidP="00732B8B">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7481D995" w14:textId="77777777" w:rsidR="00732B8B" w:rsidRDefault="00732B8B" w:rsidP="00732B8B">
      <w:pPr>
        <w:pStyle w:val="Spec1L4"/>
        <w:rPr>
          <w:rFonts w:asciiTheme="majorHAnsi" w:hAnsiTheme="majorHAnsi"/>
          <w:sz w:val="24"/>
          <w:szCs w:val="24"/>
        </w:rPr>
      </w:pPr>
      <w:r>
        <w:rPr>
          <w:rFonts w:asciiTheme="majorHAnsi" w:hAnsiTheme="majorHAnsi"/>
          <w:sz w:val="24"/>
          <w:szCs w:val="24"/>
        </w:rPr>
        <w:t>prescribe or limit the price of Registry Services;</w:t>
      </w:r>
    </w:p>
    <w:p w14:paraId="3485115B" w14:textId="77777777" w:rsidR="00732B8B" w:rsidRDefault="00732B8B" w:rsidP="00732B8B">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FF79D02" w14:textId="77777777" w:rsidR="00732B8B" w:rsidRDefault="00732B8B" w:rsidP="00732B8B">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094F4479" w14:textId="77777777" w:rsidR="00732B8B" w:rsidRDefault="00732B8B" w:rsidP="00732B8B">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41029B6A" w14:textId="77777777" w:rsidR="00732B8B" w:rsidRDefault="00732B8B" w:rsidP="00732B8B">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C1119F6"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71DADC9" w14:textId="77777777" w:rsidR="00732B8B" w:rsidRDefault="00732B8B" w:rsidP="00732B8B">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8A0D36F" w14:textId="77777777" w:rsidR="00732B8B" w:rsidRDefault="00732B8B" w:rsidP="00732B8B">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CDC13E1" w14:textId="77777777" w:rsidR="00732B8B" w:rsidRDefault="00732B8B" w:rsidP="00732B8B">
      <w:pPr>
        <w:pStyle w:val="Spec1L4"/>
        <w:rPr>
          <w:rFonts w:asciiTheme="majorHAnsi" w:hAnsiTheme="majorHAnsi"/>
          <w:sz w:val="24"/>
          <w:szCs w:val="24"/>
        </w:rPr>
      </w:pPr>
      <w:r>
        <w:rPr>
          <w:rFonts w:asciiTheme="majorHAnsi" w:hAnsiTheme="majorHAnsi"/>
          <w:sz w:val="24"/>
          <w:szCs w:val="24"/>
        </w:rPr>
        <w:lastRenderedPageBreak/>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1F36E4F"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2DBC927" w14:textId="77777777" w:rsidR="00732B8B" w:rsidRDefault="00732B8B" w:rsidP="00732B8B">
      <w:pPr>
        <w:rPr>
          <w:rFonts w:asciiTheme="majorHAnsi" w:hAnsiTheme="majorHAnsi"/>
          <w:sz w:val="24"/>
          <w:szCs w:val="24"/>
          <w:lang w:eastAsia="en-US"/>
        </w:rPr>
        <w:sectPr w:rsidR="00732B8B">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54C0D20E"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4474AB7"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0A09F9" w14:textId="77777777" w:rsidR="00732B8B" w:rsidRDefault="00732B8B" w:rsidP="00732B8B">
      <w:pPr>
        <w:pStyle w:val="BlockText"/>
        <w:rPr>
          <w:rFonts w:asciiTheme="majorHAnsi" w:hAnsiTheme="majorHAnsi"/>
          <w:b/>
          <w:sz w:val="24"/>
          <w:szCs w:val="24"/>
        </w:rPr>
      </w:pPr>
      <w:r>
        <w:rPr>
          <w:rFonts w:asciiTheme="majorHAnsi" w:hAnsiTheme="majorHAnsi"/>
          <w:b/>
          <w:sz w:val="24"/>
          <w:szCs w:val="24"/>
        </w:rPr>
        <w:t>PART A – TECHNICAL SPECIFICATIONS</w:t>
      </w:r>
    </w:p>
    <w:p w14:paraId="222D77D7"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55B398A" w14:textId="77777777" w:rsidR="00732B8B" w:rsidRDefault="00732B8B" w:rsidP="00732B8B">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BB3315" w14:textId="77777777" w:rsidR="00732B8B" w:rsidRDefault="00732B8B" w:rsidP="00732B8B">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3A37F33"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53A7CF" w14:textId="77777777" w:rsidR="00732B8B" w:rsidRDefault="00732B8B" w:rsidP="00732B8B">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0E5999B4" w14:textId="77777777" w:rsidR="00732B8B" w:rsidRDefault="00732B8B" w:rsidP="00732B8B">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1E6A3847"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6BFDC3D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w:t>
      </w:r>
      <w:r>
        <w:rPr>
          <w:rFonts w:asciiTheme="majorHAnsi" w:hAnsiTheme="majorHAnsi"/>
          <w:sz w:val="24"/>
          <w:szCs w:val="24"/>
        </w:rPr>
        <w:lastRenderedPageBreak/>
        <w:t xml:space="preserve">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150382E"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D87DB0E"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FEB9794"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22F8EE"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14B4BF72" w14:textId="77777777" w:rsidR="00732B8B" w:rsidRDefault="00732B8B" w:rsidP="00732B8B">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5212AFD"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47B1D0E" w14:textId="77777777" w:rsidR="00732B8B" w:rsidRDefault="00732B8B" w:rsidP="00732B8B">
      <w:pPr>
        <w:pStyle w:val="Spec1L5"/>
        <w:rPr>
          <w:rFonts w:asciiTheme="majorHAnsi" w:hAnsiTheme="majorHAnsi"/>
          <w:sz w:val="24"/>
          <w:szCs w:val="24"/>
        </w:rPr>
      </w:pPr>
      <w:r>
        <w:rPr>
          <w:rFonts w:asciiTheme="majorHAnsi" w:hAnsiTheme="majorHAnsi"/>
          <w:sz w:val="24"/>
          <w:szCs w:val="24"/>
        </w:rPr>
        <w:lastRenderedPageBreak/>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216605A"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F7B345D"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74949B30"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12849D" w14:textId="77777777" w:rsidR="00732B8B" w:rsidRDefault="00732B8B" w:rsidP="00732B8B">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5763E65" w14:textId="77777777" w:rsidR="00732B8B" w:rsidRDefault="00732B8B" w:rsidP="00732B8B">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4448DD8" w14:textId="77777777" w:rsidR="00732B8B" w:rsidRDefault="00732B8B" w:rsidP="00732B8B">
      <w:pPr>
        <w:pStyle w:val="Spec1L3"/>
        <w:rPr>
          <w:rFonts w:asciiTheme="majorHAnsi" w:hAnsiTheme="majorHAnsi"/>
          <w:sz w:val="24"/>
          <w:szCs w:val="24"/>
        </w:rPr>
      </w:pPr>
      <w:r>
        <w:rPr>
          <w:rFonts w:asciiTheme="majorHAnsi" w:hAnsiTheme="majorHAnsi"/>
          <w:sz w:val="24"/>
          <w:szCs w:val="24"/>
        </w:rPr>
        <w:t>{type} is replaced by:</w:t>
      </w:r>
    </w:p>
    <w:p w14:paraId="4502798D" w14:textId="77777777" w:rsidR="00732B8B" w:rsidRDefault="00732B8B" w:rsidP="00732B8B">
      <w:pPr>
        <w:pStyle w:val="Spec1L6"/>
        <w:rPr>
          <w:rFonts w:asciiTheme="majorHAnsi" w:hAnsiTheme="majorHAnsi"/>
          <w:sz w:val="24"/>
          <w:szCs w:val="24"/>
        </w:rPr>
      </w:pPr>
      <w:r>
        <w:rPr>
          <w:rFonts w:asciiTheme="majorHAnsi" w:hAnsiTheme="majorHAnsi"/>
          <w:sz w:val="24"/>
          <w:szCs w:val="24"/>
        </w:rPr>
        <w:t>“full”, if the data represents a Full Deposit;</w:t>
      </w:r>
    </w:p>
    <w:p w14:paraId="0AFDE726" w14:textId="77777777" w:rsidR="00732B8B" w:rsidRDefault="00732B8B" w:rsidP="00732B8B">
      <w:pPr>
        <w:pStyle w:val="Spec1L6"/>
        <w:rPr>
          <w:rFonts w:asciiTheme="majorHAnsi" w:hAnsiTheme="majorHAnsi"/>
          <w:sz w:val="24"/>
          <w:szCs w:val="24"/>
        </w:rPr>
      </w:pPr>
      <w:r>
        <w:rPr>
          <w:rFonts w:asciiTheme="majorHAnsi" w:hAnsiTheme="majorHAnsi"/>
          <w:sz w:val="24"/>
          <w:szCs w:val="24"/>
        </w:rPr>
        <w:t>“diff”, if the data represents a Differential Deposit;</w:t>
      </w:r>
    </w:p>
    <w:p w14:paraId="499956E0" w14:textId="77777777" w:rsidR="00732B8B" w:rsidRDefault="00732B8B" w:rsidP="00732B8B">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1AA6A073" w14:textId="77777777" w:rsidR="00732B8B" w:rsidRDefault="00732B8B" w:rsidP="00732B8B">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056623CA" w14:textId="77777777" w:rsidR="00732B8B" w:rsidRDefault="00732B8B" w:rsidP="00732B8B">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3A779EDA" w14:textId="77777777" w:rsidR="00732B8B" w:rsidRDefault="00732B8B" w:rsidP="00732B8B">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1A15D9F4"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w:t>
      </w:r>
      <w:r>
        <w:rPr>
          <w:rFonts w:asciiTheme="majorHAnsi" w:hAnsiTheme="majorHAnsi"/>
          <w:sz w:val="24"/>
          <w:szCs w:val="24"/>
        </w:rPr>
        <w:lastRenderedPageBreak/>
        <w:t xml:space="preserve">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357276D"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906CDE" w14:textId="77777777" w:rsidR="00732B8B" w:rsidRDefault="00732B8B" w:rsidP="00732B8B">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AD6C8C"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1429FFEB" w14:textId="77777777" w:rsidR="00732B8B" w:rsidRDefault="00732B8B" w:rsidP="00732B8B">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A4B91AB" w14:textId="77777777" w:rsidR="00732B8B" w:rsidRDefault="00732B8B" w:rsidP="00732B8B">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302028E9" w14:textId="77777777" w:rsidR="00732B8B" w:rsidRDefault="00732B8B" w:rsidP="00732B8B">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5CCE39AD" w14:textId="77777777" w:rsidR="00732B8B" w:rsidRDefault="00732B8B" w:rsidP="00732B8B">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6E87832D" w14:textId="77777777" w:rsidR="00732B8B" w:rsidRDefault="00732B8B" w:rsidP="00732B8B">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5FC053AD" w14:textId="77777777" w:rsidR="00732B8B" w:rsidRDefault="00732B8B" w:rsidP="00732B8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7056F746"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53593A0E" w14:textId="77777777" w:rsidR="00732B8B" w:rsidRDefault="00732B8B" w:rsidP="00732B8B">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21150E38" w14:textId="77777777" w:rsidR="00732B8B" w:rsidRDefault="00732B8B" w:rsidP="00732B8B">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3FCF39BC" w14:textId="77777777" w:rsidR="00732B8B" w:rsidRDefault="00732B8B" w:rsidP="00732B8B">
      <w:pPr>
        <w:pStyle w:val="Spec1L5"/>
        <w:rPr>
          <w:rFonts w:asciiTheme="majorHAnsi" w:hAnsiTheme="majorHAnsi"/>
          <w:sz w:val="24"/>
          <w:szCs w:val="24"/>
        </w:rPr>
      </w:pPr>
      <w:r>
        <w:rPr>
          <w:rFonts w:asciiTheme="majorHAnsi" w:hAnsiTheme="majorHAnsi"/>
          <w:sz w:val="24"/>
          <w:szCs w:val="24"/>
        </w:rPr>
        <w:lastRenderedPageBreak/>
        <w:t>OpenPGP Message Format, http://www.rfc-editor.org/rfc/rfc4880.txt</w:t>
      </w:r>
    </w:p>
    <w:p w14:paraId="0BE6AE67" w14:textId="77777777" w:rsidR="00732B8B" w:rsidRDefault="00732B8B" w:rsidP="00732B8B">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BBD5560" w14:textId="77777777" w:rsidR="00732B8B" w:rsidRDefault="00732B8B" w:rsidP="00732B8B">
      <w:pPr>
        <w:pStyle w:val="Spec1L5"/>
        <w:rPr>
          <w:rFonts w:asciiTheme="majorHAnsi" w:hAnsiTheme="majorHAnsi"/>
          <w:sz w:val="24"/>
          <w:szCs w:val="24"/>
        </w:rPr>
        <w:sectPr w:rsidR="00732B8B">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198100F2" w14:textId="77777777" w:rsidR="00732B8B" w:rsidRDefault="00732B8B" w:rsidP="00732B8B">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050DF8D1" w14:textId="77777777" w:rsidR="00732B8B" w:rsidRDefault="00732B8B" w:rsidP="00732B8B">
      <w:pPr>
        <w:pStyle w:val="Spec1L2"/>
        <w:numPr>
          <w:ilvl w:val="1"/>
          <w:numId w:val="21"/>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40F268C"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4467A50"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CF2468"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BB47F59" w14:textId="77777777" w:rsidR="00732B8B" w:rsidRDefault="00732B8B" w:rsidP="00732B8B">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w:t>
      </w:r>
      <w:r>
        <w:rPr>
          <w:rFonts w:asciiTheme="majorHAnsi" w:hAnsiTheme="majorHAnsi"/>
          <w:sz w:val="24"/>
          <w:szCs w:val="24"/>
        </w:rPr>
        <w:lastRenderedPageBreak/>
        <w:t>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68663CE"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CAFB3F2"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B972A26"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5138C879"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6FAD8A"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96149F7" w14:textId="77777777" w:rsidR="00732B8B" w:rsidRDefault="00732B8B" w:rsidP="00732B8B">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45F89D5"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0378906"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experienced a failure of critical registry functions and ICANN has asserted its rights pursuant to Section 2.13 of the Agreement; or</w:t>
      </w:r>
    </w:p>
    <w:p w14:paraId="6D905A15"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55DCCC98" w14:textId="77777777" w:rsidR="00732B8B" w:rsidRDefault="00732B8B" w:rsidP="00732B8B">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12A1B9EA" w14:textId="77777777" w:rsidR="00732B8B" w:rsidRDefault="00732B8B" w:rsidP="00732B8B">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65FF8D" w14:textId="77777777" w:rsidR="00732B8B" w:rsidRDefault="00732B8B" w:rsidP="00732B8B">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2109B13F" w14:textId="77777777" w:rsidR="00732B8B" w:rsidRDefault="00732B8B" w:rsidP="00732B8B">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BE17C61" w14:textId="77777777" w:rsidR="00732B8B" w:rsidRDefault="00732B8B" w:rsidP="00732B8B">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6D5B72"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5A05D2"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w:t>
      </w:r>
      <w:r>
        <w:rPr>
          <w:rFonts w:asciiTheme="majorHAnsi" w:hAnsiTheme="majorHAnsi"/>
          <w:sz w:val="24"/>
          <w:szCs w:val="24"/>
        </w:rPr>
        <w:lastRenderedPageBreak/>
        <w:t>misrepresentation, negligence or misconduct of Escrow Agent, its directors, officers, agents, employees and contractors.</w:t>
      </w:r>
    </w:p>
    <w:p w14:paraId="629E2839" w14:textId="77777777" w:rsidR="00732B8B" w:rsidRDefault="00732B8B" w:rsidP="00732B8B">
      <w:pPr>
        <w:rPr>
          <w:rFonts w:asciiTheme="majorHAnsi" w:hAnsiTheme="majorHAnsi"/>
          <w:sz w:val="24"/>
          <w:szCs w:val="24"/>
          <w:lang w:eastAsia="en-US"/>
        </w:rPr>
        <w:sectPr w:rsidR="00732B8B">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6879F1DD"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9409F5A"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F2E0109"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2EA78BC"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732B8B" w14:paraId="0F48BE6F" w14:textId="77777777" w:rsidTr="000F0A7F">
        <w:trPr>
          <w:trHeight w:val="432"/>
        </w:trPr>
        <w:tc>
          <w:tcPr>
            <w:tcW w:w="828" w:type="dxa"/>
          </w:tcPr>
          <w:p w14:paraId="48267C31" w14:textId="77777777" w:rsidR="00732B8B" w:rsidRDefault="00732B8B" w:rsidP="000F0A7F">
            <w:pPr>
              <w:jc w:val="center"/>
              <w:rPr>
                <w:rFonts w:asciiTheme="majorHAnsi" w:hAnsiTheme="majorHAnsi"/>
                <w:sz w:val="24"/>
              </w:rPr>
            </w:pPr>
            <w:r>
              <w:rPr>
                <w:rFonts w:asciiTheme="majorHAnsi" w:hAnsiTheme="majorHAnsi"/>
                <w:sz w:val="24"/>
              </w:rPr>
              <w:t>Field #</w:t>
            </w:r>
          </w:p>
        </w:tc>
        <w:tc>
          <w:tcPr>
            <w:tcW w:w="2970" w:type="dxa"/>
          </w:tcPr>
          <w:p w14:paraId="077750FA" w14:textId="77777777" w:rsidR="00732B8B" w:rsidRDefault="00732B8B" w:rsidP="000F0A7F">
            <w:pPr>
              <w:jc w:val="center"/>
              <w:rPr>
                <w:rFonts w:asciiTheme="majorHAnsi" w:hAnsiTheme="majorHAnsi"/>
                <w:sz w:val="24"/>
              </w:rPr>
            </w:pPr>
            <w:r>
              <w:rPr>
                <w:rFonts w:asciiTheme="majorHAnsi" w:hAnsiTheme="majorHAnsi"/>
                <w:sz w:val="24"/>
              </w:rPr>
              <w:t>Field name</w:t>
            </w:r>
          </w:p>
        </w:tc>
        <w:tc>
          <w:tcPr>
            <w:tcW w:w="5670" w:type="dxa"/>
          </w:tcPr>
          <w:p w14:paraId="076A2CE3" w14:textId="77777777" w:rsidR="00732B8B" w:rsidRDefault="00732B8B" w:rsidP="000F0A7F">
            <w:pPr>
              <w:jc w:val="center"/>
              <w:rPr>
                <w:rFonts w:asciiTheme="majorHAnsi" w:hAnsiTheme="majorHAnsi"/>
                <w:sz w:val="24"/>
              </w:rPr>
            </w:pPr>
            <w:r>
              <w:rPr>
                <w:rFonts w:asciiTheme="majorHAnsi" w:hAnsiTheme="majorHAnsi"/>
                <w:sz w:val="24"/>
              </w:rPr>
              <w:t>Description</w:t>
            </w:r>
          </w:p>
        </w:tc>
      </w:tr>
      <w:tr w:rsidR="00732B8B" w14:paraId="09ADD4FC" w14:textId="77777777" w:rsidTr="000F0A7F">
        <w:tc>
          <w:tcPr>
            <w:tcW w:w="828" w:type="dxa"/>
          </w:tcPr>
          <w:p w14:paraId="74BE641D" w14:textId="77777777" w:rsidR="00732B8B" w:rsidRDefault="00732B8B" w:rsidP="000F0A7F">
            <w:pPr>
              <w:spacing w:before="40" w:after="40"/>
              <w:jc w:val="center"/>
              <w:rPr>
                <w:rFonts w:asciiTheme="majorHAnsi" w:hAnsiTheme="majorHAnsi"/>
                <w:sz w:val="24"/>
              </w:rPr>
            </w:pPr>
            <w:r>
              <w:rPr>
                <w:rFonts w:asciiTheme="majorHAnsi" w:hAnsiTheme="majorHAnsi"/>
                <w:sz w:val="24"/>
              </w:rPr>
              <w:t>01</w:t>
            </w:r>
          </w:p>
        </w:tc>
        <w:tc>
          <w:tcPr>
            <w:tcW w:w="2970" w:type="dxa"/>
          </w:tcPr>
          <w:p w14:paraId="4713AACA" w14:textId="77777777" w:rsidR="00732B8B" w:rsidRDefault="00732B8B" w:rsidP="000F0A7F">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588BE3C5" w14:textId="77777777" w:rsidR="00732B8B" w:rsidRDefault="00732B8B" w:rsidP="000F0A7F">
            <w:pPr>
              <w:spacing w:before="40" w:after="40"/>
              <w:rPr>
                <w:rFonts w:asciiTheme="majorHAnsi" w:hAnsiTheme="majorHAnsi"/>
                <w:sz w:val="24"/>
              </w:rPr>
            </w:pPr>
            <w:r>
              <w:rPr>
                <w:rFonts w:asciiTheme="majorHAnsi" w:hAnsiTheme="majorHAnsi"/>
                <w:sz w:val="24"/>
              </w:rPr>
              <w:t>Registrar’s full corporate name as registered with IANA</w:t>
            </w:r>
          </w:p>
        </w:tc>
      </w:tr>
      <w:tr w:rsidR="00732B8B" w14:paraId="3B99F556" w14:textId="77777777" w:rsidTr="000F0A7F">
        <w:tc>
          <w:tcPr>
            <w:tcW w:w="828" w:type="dxa"/>
          </w:tcPr>
          <w:p w14:paraId="6CD087E8" w14:textId="77777777" w:rsidR="00732B8B" w:rsidRDefault="00732B8B" w:rsidP="000F0A7F">
            <w:pPr>
              <w:spacing w:before="40" w:after="40"/>
              <w:jc w:val="center"/>
              <w:rPr>
                <w:rFonts w:asciiTheme="majorHAnsi" w:hAnsiTheme="majorHAnsi"/>
                <w:sz w:val="24"/>
              </w:rPr>
            </w:pPr>
            <w:r>
              <w:rPr>
                <w:rFonts w:asciiTheme="majorHAnsi" w:hAnsiTheme="majorHAnsi"/>
                <w:sz w:val="24"/>
              </w:rPr>
              <w:t>02</w:t>
            </w:r>
          </w:p>
        </w:tc>
        <w:tc>
          <w:tcPr>
            <w:tcW w:w="2970" w:type="dxa"/>
          </w:tcPr>
          <w:p w14:paraId="16FAD09C" w14:textId="77777777" w:rsidR="00732B8B" w:rsidRDefault="00732B8B" w:rsidP="000F0A7F">
            <w:pPr>
              <w:spacing w:before="40" w:after="40"/>
              <w:rPr>
                <w:rFonts w:asciiTheme="majorHAnsi" w:hAnsiTheme="majorHAnsi"/>
                <w:sz w:val="24"/>
              </w:rPr>
            </w:pPr>
            <w:r>
              <w:rPr>
                <w:rFonts w:asciiTheme="majorHAnsi" w:hAnsiTheme="majorHAnsi"/>
                <w:sz w:val="24"/>
              </w:rPr>
              <w:t xml:space="preserve">iana-id </w:t>
            </w:r>
          </w:p>
        </w:tc>
        <w:tc>
          <w:tcPr>
            <w:tcW w:w="5670" w:type="dxa"/>
          </w:tcPr>
          <w:p w14:paraId="2F21B7EE" w14:textId="77777777" w:rsidR="00732B8B" w:rsidRDefault="00732B8B" w:rsidP="000F0A7F">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732B8B" w14:paraId="1555D37D" w14:textId="77777777" w:rsidTr="000F0A7F">
        <w:tc>
          <w:tcPr>
            <w:tcW w:w="828" w:type="dxa"/>
          </w:tcPr>
          <w:p w14:paraId="1C65AFD9" w14:textId="77777777" w:rsidR="00732B8B" w:rsidRDefault="00732B8B" w:rsidP="000F0A7F">
            <w:pPr>
              <w:spacing w:before="40" w:after="40"/>
              <w:jc w:val="center"/>
              <w:rPr>
                <w:rFonts w:asciiTheme="majorHAnsi" w:hAnsiTheme="majorHAnsi"/>
                <w:sz w:val="24"/>
              </w:rPr>
            </w:pPr>
            <w:r>
              <w:rPr>
                <w:rFonts w:asciiTheme="majorHAnsi" w:hAnsiTheme="majorHAnsi"/>
                <w:sz w:val="24"/>
              </w:rPr>
              <w:t>03</w:t>
            </w:r>
          </w:p>
        </w:tc>
        <w:tc>
          <w:tcPr>
            <w:tcW w:w="2970" w:type="dxa"/>
          </w:tcPr>
          <w:p w14:paraId="0417D5E0" w14:textId="77777777" w:rsidR="00732B8B" w:rsidRDefault="00732B8B" w:rsidP="000F0A7F">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174B523" w14:textId="77777777" w:rsidR="00732B8B" w:rsidRDefault="00732B8B" w:rsidP="000F0A7F">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732B8B" w14:paraId="45CEE8BD" w14:textId="77777777" w:rsidTr="000F0A7F">
        <w:tc>
          <w:tcPr>
            <w:tcW w:w="828" w:type="dxa"/>
          </w:tcPr>
          <w:p w14:paraId="189F18BC" w14:textId="77777777" w:rsidR="00732B8B" w:rsidRDefault="00732B8B" w:rsidP="000F0A7F">
            <w:pPr>
              <w:spacing w:before="40" w:after="40"/>
              <w:jc w:val="center"/>
              <w:rPr>
                <w:rFonts w:asciiTheme="majorHAnsi" w:hAnsiTheme="majorHAnsi"/>
                <w:sz w:val="24"/>
              </w:rPr>
            </w:pPr>
            <w:r>
              <w:rPr>
                <w:rFonts w:asciiTheme="majorHAnsi" w:hAnsiTheme="majorHAnsi"/>
                <w:sz w:val="24"/>
              </w:rPr>
              <w:t>04</w:t>
            </w:r>
          </w:p>
        </w:tc>
        <w:tc>
          <w:tcPr>
            <w:tcW w:w="2970" w:type="dxa"/>
          </w:tcPr>
          <w:p w14:paraId="2A84B239" w14:textId="77777777" w:rsidR="00732B8B" w:rsidRDefault="00732B8B" w:rsidP="000F0A7F">
            <w:pPr>
              <w:spacing w:before="40" w:after="40"/>
              <w:rPr>
                <w:rFonts w:asciiTheme="majorHAnsi" w:hAnsiTheme="majorHAnsi"/>
                <w:sz w:val="24"/>
              </w:rPr>
            </w:pPr>
            <w:r>
              <w:rPr>
                <w:rFonts w:asciiTheme="majorHAnsi" w:hAnsiTheme="majorHAnsi"/>
                <w:sz w:val="24"/>
              </w:rPr>
              <w:t>total-nameservers</w:t>
            </w:r>
          </w:p>
        </w:tc>
        <w:tc>
          <w:tcPr>
            <w:tcW w:w="5670" w:type="dxa"/>
          </w:tcPr>
          <w:p w14:paraId="3FB60AF3" w14:textId="77777777" w:rsidR="00732B8B" w:rsidRDefault="00732B8B" w:rsidP="000F0A7F">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732B8B" w14:paraId="6791B11A" w14:textId="77777777" w:rsidTr="000F0A7F">
        <w:tc>
          <w:tcPr>
            <w:tcW w:w="828" w:type="dxa"/>
          </w:tcPr>
          <w:p w14:paraId="2DC37A0C" w14:textId="77777777" w:rsidR="00732B8B" w:rsidRDefault="00732B8B" w:rsidP="000F0A7F">
            <w:pPr>
              <w:spacing w:before="40" w:after="40"/>
              <w:jc w:val="center"/>
              <w:rPr>
                <w:rFonts w:asciiTheme="majorHAnsi" w:hAnsiTheme="majorHAnsi"/>
                <w:sz w:val="24"/>
              </w:rPr>
            </w:pPr>
            <w:r>
              <w:rPr>
                <w:rFonts w:asciiTheme="majorHAnsi" w:hAnsiTheme="majorHAnsi"/>
                <w:sz w:val="24"/>
              </w:rPr>
              <w:t>05</w:t>
            </w:r>
          </w:p>
        </w:tc>
        <w:tc>
          <w:tcPr>
            <w:tcW w:w="2970" w:type="dxa"/>
          </w:tcPr>
          <w:p w14:paraId="3F2DDA9A" w14:textId="77777777" w:rsidR="00732B8B" w:rsidRDefault="00732B8B" w:rsidP="000F0A7F">
            <w:pPr>
              <w:spacing w:before="40" w:after="40"/>
              <w:rPr>
                <w:rFonts w:asciiTheme="majorHAnsi" w:hAnsiTheme="majorHAnsi"/>
                <w:sz w:val="24"/>
              </w:rPr>
            </w:pPr>
            <w:r>
              <w:rPr>
                <w:rFonts w:asciiTheme="majorHAnsi" w:hAnsiTheme="majorHAnsi"/>
                <w:sz w:val="24"/>
              </w:rPr>
              <w:t>net-adds-1-yr</w:t>
            </w:r>
          </w:p>
        </w:tc>
        <w:tc>
          <w:tcPr>
            <w:tcW w:w="5670" w:type="dxa"/>
          </w:tcPr>
          <w:p w14:paraId="5D282148"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732B8B" w14:paraId="5E743837" w14:textId="77777777" w:rsidTr="000F0A7F">
        <w:tc>
          <w:tcPr>
            <w:tcW w:w="828" w:type="dxa"/>
          </w:tcPr>
          <w:p w14:paraId="5B442C81" w14:textId="77777777" w:rsidR="00732B8B" w:rsidRDefault="00732B8B" w:rsidP="000F0A7F">
            <w:pPr>
              <w:spacing w:before="40" w:after="40"/>
              <w:jc w:val="center"/>
              <w:rPr>
                <w:rFonts w:asciiTheme="majorHAnsi" w:hAnsiTheme="majorHAnsi"/>
                <w:sz w:val="24"/>
              </w:rPr>
            </w:pPr>
            <w:r>
              <w:rPr>
                <w:rFonts w:asciiTheme="majorHAnsi" w:hAnsiTheme="majorHAnsi"/>
                <w:sz w:val="24"/>
              </w:rPr>
              <w:t>06</w:t>
            </w:r>
          </w:p>
        </w:tc>
        <w:tc>
          <w:tcPr>
            <w:tcW w:w="2970" w:type="dxa"/>
          </w:tcPr>
          <w:p w14:paraId="616C2694" w14:textId="77777777" w:rsidR="00732B8B" w:rsidRDefault="00732B8B" w:rsidP="000F0A7F">
            <w:pPr>
              <w:spacing w:before="40" w:after="40"/>
              <w:rPr>
                <w:rFonts w:asciiTheme="majorHAnsi" w:hAnsiTheme="majorHAnsi"/>
                <w:sz w:val="24"/>
              </w:rPr>
            </w:pPr>
            <w:r>
              <w:rPr>
                <w:rFonts w:asciiTheme="majorHAnsi" w:hAnsiTheme="majorHAnsi"/>
                <w:sz w:val="24"/>
              </w:rPr>
              <w:t>net-adds-2-yr</w:t>
            </w:r>
          </w:p>
        </w:tc>
        <w:tc>
          <w:tcPr>
            <w:tcW w:w="5670" w:type="dxa"/>
          </w:tcPr>
          <w:p w14:paraId="0D10F42E" w14:textId="77777777" w:rsidR="00732B8B" w:rsidRDefault="00732B8B" w:rsidP="000F0A7F">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two(2) years (and not deleted within the add grace period). A </w:t>
            </w:r>
            <w:r>
              <w:rPr>
                <w:rFonts w:asciiTheme="majorHAnsi" w:hAnsiTheme="majorHAnsi"/>
                <w:sz w:val="24"/>
              </w:rPr>
              <w:lastRenderedPageBreak/>
              <w:t>transaction must be reported in the month the add grace period ends.</w:t>
            </w:r>
          </w:p>
        </w:tc>
      </w:tr>
      <w:tr w:rsidR="00732B8B" w14:paraId="40242B54" w14:textId="77777777" w:rsidTr="000F0A7F">
        <w:tc>
          <w:tcPr>
            <w:tcW w:w="828" w:type="dxa"/>
          </w:tcPr>
          <w:p w14:paraId="2B9D75F7"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52C3525B" w14:textId="77777777" w:rsidR="00732B8B" w:rsidRDefault="00732B8B" w:rsidP="000F0A7F">
            <w:pPr>
              <w:spacing w:before="40" w:after="40"/>
              <w:rPr>
                <w:rFonts w:asciiTheme="majorHAnsi" w:hAnsiTheme="majorHAnsi"/>
                <w:sz w:val="24"/>
              </w:rPr>
            </w:pPr>
            <w:r>
              <w:rPr>
                <w:rFonts w:asciiTheme="majorHAnsi" w:hAnsiTheme="majorHAnsi"/>
                <w:sz w:val="24"/>
              </w:rPr>
              <w:t>net-adds-3-yr</w:t>
            </w:r>
          </w:p>
        </w:tc>
        <w:tc>
          <w:tcPr>
            <w:tcW w:w="5670" w:type="dxa"/>
          </w:tcPr>
          <w:p w14:paraId="2A3B4DCB"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732B8B" w14:paraId="19618B54" w14:textId="77777777" w:rsidTr="000F0A7F">
        <w:tc>
          <w:tcPr>
            <w:tcW w:w="828" w:type="dxa"/>
          </w:tcPr>
          <w:p w14:paraId="469F1367" w14:textId="77777777" w:rsidR="00732B8B" w:rsidRDefault="00732B8B" w:rsidP="000F0A7F">
            <w:pPr>
              <w:spacing w:before="40" w:after="40"/>
              <w:jc w:val="center"/>
              <w:rPr>
                <w:rFonts w:asciiTheme="majorHAnsi" w:hAnsiTheme="majorHAnsi"/>
                <w:sz w:val="24"/>
              </w:rPr>
            </w:pPr>
            <w:r>
              <w:rPr>
                <w:rFonts w:asciiTheme="majorHAnsi" w:hAnsiTheme="majorHAnsi"/>
                <w:sz w:val="24"/>
              </w:rPr>
              <w:t>08</w:t>
            </w:r>
          </w:p>
        </w:tc>
        <w:tc>
          <w:tcPr>
            <w:tcW w:w="2970" w:type="dxa"/>
          </w:tcPr>
          <w:p w14:paraId="5FB820BF" w14:textId="77777777" w:rsidR="00732B8B" w:rsidRDefault="00732B8B" w:rsidP="000F0A7F">
            <w:pPr>
              <w:spacing w:before="40" w:after="40"/>
              <w:rPr>
                <w:rFonts w:asciiTheme="majorHAnsi" w:hAnsiTheme="majorHAnsi"/>
                <w:sz w:val="24"/>
              </w:rPr>
            </w:pPr>
            <w:r>
              <w:rPr>
                <w:rFonts w:asciiTheme="majorHAnsi" w:hAnsiTheme="majorHAnsi"/>
                <w:sz w:val="24"/>
              </w:rPr>
              <w:t>net-adds-4-yr</w:t>
            </w:r>
          </w:p>
        </w:tc>
        <w:tc>
          <w:tcPr>
            <w:tcW w:w="5670" w:type="dxa"/>
          </w:tcPr>
          <w:p w14:paraId="35CD206B"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732B8B" w14:paraId="5087FEB8" w14:textId="77777777" w:rsidTr="000F0A7F">
        <w:tc>
          <w:tcPr>
            <w:tcW w:w="828" w:type="dxa"/>
          </w:tcPr>
          <w:p w14:paraId="4E2AE2EA" w14:textId="77777777" w:rsidR="00732B8B" w:rsidRDefault="00732B8B" w:rsidP="000F0A7F">
            <w:pPr>
              <w:spacing w:before="40" w:after="40"/>
              <w:jc w:val="center"/>
              <w:rPr>
                <w:rFonts w:asciiTheme="majorHAnsi" w:hAnsiTheme="majorHAnsi"/>
                <w:sz w:val="24"/>
              </w:rPr>
            </w:pPr>
            <w:r>
              <w:rPr>
                <w:rFonts w:asciiTheme="majorHAnsi" w:hAnsiTheme="majorHAnsi"/>
                <w:sz w:val="24"/>
              </w:rPr>
              <w:t>09</w:t>
            </w:r>
          </w:p>
        </w:tc>
        <w:tc>
          <w:tcPr>
            <w:tcW w:w="2970" w:type="dxa"/>
          </w:tcPr>
          <w:p w14:paraId="5E501D32" w14:textId="77777777" w:rsidR="00732B8B" w:rsidRDefault="00732B8B" w:rsidP="000F0A7F">
            <w:pPr>
              <w:spacing w:before="40" w:after="40"/>
              <w:rPr>
                <w:rFonts w:asciiTheme="majorHAnsi" w:hAnsiTheme="majorHAnsi"/>
                <w:sz w:val="24"/>
              </w:rPr>
            </w:pPr>
            <w:r>
              <w:rPr>
                <w:rFonts w:asciiTheme="majorHAnsi" w:hAnsiTheme="majorHAnsi"/>
                <w:sz w:val="24"/>
              </w:rPr>
              <w:t>net-adds-5-yr</w:t>
            </w:r>
          </w:p>
        </w:tc>
        <w:tc>
          <w:tcPr>
            <w:tcW w:w="5670" w:type="dxa"/>
          </w:tcPr>
          <w:p w14:paraId="427D0079"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732B8B" w14:paraId="17A8C3A3" w14:textId="77777777" w:rsidTr="000F0A7F">
        <w:tc>
          <w:tcPr>
            <w:tcW w:w="828" w:type="dxa"/>
          </w:tcPr>
          <w:p w14:paraId="0C43ADBE" w14:textId="77777777" w:rsidR="00732B8B" w:rsidRDefault="00732B8B" w:rsidP="000F0A7F">
            <w:pPr>
              <w:spacing w:before="40" w:after="40"/>
              <w:jc w:val="center"/>
              <w:rPr>
                <w:rFonts w:asciiTheme="majorHAnsi" w:hAnsiTheme="majorHAnsi"/>
                <w:sz w:val="24"/>
              </w:rPr>
            </w:pPr>
            <w:r>
              <w:rPr>
                <w:rFonts w:asciiTheme="majorHAnsi" w:hAnsiTheme="majorHAnsi"/>
                <w:sz w:val="24"/>
              </w:rPr>
              <w:t>10</w:t>
            </w:r>
          </w:p>
        </w:tc>
        <w:tc>
          <w:tcPr>
            <w:tcW w:w="2970" w:type="dxa"/>
          </w:tcPr>
          <w:p w14:paraId="1B6CFDC9" w14:textId="77777777" w:rsidR="00732B8B" w:rsidRDefault="00732B8B" w:rsidP="000F0A7F">
            <w:pPr>
              <w:spacing w:before="40" w:after="40"/>
              <w:rPr>
                <w:rFonts w:asciiTheme="majorHAnsi" w:hAnsiTheme="majorHAnsi"/>
                <w:sz w:val="24"/>
              </w:rPr>
            </w:pPr>
            <w:r>
              <w:rPr>
                <w:rFonts w:asciiTheme="majorHAnsi" w:hAnsiTheme="majorHAnsi"/>
                <w:sz w:val="24"/>
              </w:rPr>
              <w:t>net-adds-6-yr</w:t>
            </w:r>
          </w:p>
        </w:tc>
        <w:tc>
          <w:tcPr>
            <w:tcW w:w="5670" w:type="dxa"/>
          </w:tcPr>
          <w:p w14:paraId="3F50BE7E"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732B8B" w14:paraId="441741D6" w14:textId="77777777" w:rsidTr="000F0A7F">
        <w:tc>
          <w:tcPr>
            <w:tcW w:w="828" w:type="dxa"/>
          </w:tcPr>
          <w:p w14:paraId="40661237" w14:textId="77777777" w:rsidR="00732B8B" w:rsidRDefault="00732B8B" w:rsidP="000F0A7F">
            <w:pPr>
              <w:spacing w:before="40" w:after="40"/>
              <w:jc w:val="center"/>
              <w:rPr>
                <w:rFonts w:asciiTheme="majorHAnsi" w:hAnsiTheme="majorHAnsi"/>
                <w:sz w:val="24"/>
              </w:rPr>
            </w:pPr>
            <w:r>
              <w:rPr>
                <w:rFonts w:asciiTheme="majorHAnsi" w:hAnsiTheme="majorHAnsi"/>
                <w:sz w:val="24"/>
              </w:rPr>
              <w:t>11</w:t>
            </w:r>
          </w:p>
        </w:tc>
        <w:tc>
          <w:tcPr>
            <w:tcW w:w="2970" w:type="dxa"/>
          </w:tcPr>
          <w:p w14:paraId="26D5A531" w14:textId="77777777" w:rsidR="00732B8B" w:rsidRDefault="00732B8B" w:rsidP="000F0A7F">
            <w:pPr>
              <w:spacing w:before="40" w:after="40"/>
              <w:rPr>
                <w:rFonts w:asciiTheme="majorHAnsi" w:hAnsiTheme="majorHAnsi"/>
                <w:sz w:val="24"/>
              </w:rPr>
            </w:pPr>
            <w:r>
              <w:rPr>
                <w:rFonts w:asciiTheme="majorHAnsi" w:hAnsiTheme="majorHAnsi"/>
                <w:sz w:val="24"/>
              </w:rPr>
              <w:t>net-adds-7-yr</w:t>
            </w:r>
          </w:p>
        </w:tc>
        <w:tc>
          <w:tcPr>
            <w:tcW w:w="5670" w:type="dxa"/>
          </w:tcPr>
          <w:p w14:paraId="6D2F2124"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732B8B" w14:paraId="1D82DD1D" w14:textId="77777777" w:rsidTr="000F0A7F">
        <w:tc>
          <w:tcPr>
            <w:tcW w:w="828" w:type="dxa"/>
          </w:tcPr>
          <w:p w14:paraId="4B458DFA" w14:textId="77777777" w:rsidR="00732B8B" w:rsidRDefault="00732B8B" w:rsidP="000F0A7F">
            <w:pPr>
              <w:spacing w:before="40" w:after="40"/>
              <w:jc w:val="center"/>
              <w:rPr>
                <w:rFonts w:asciiTheme="majorHAnsi" w:hAnsiTheme="majorHAnsi"/>
                <w:sz w:val="24"/>
              </w:rPr>
            </w:pPr>
            <w:r>
              <w:rPr>
                <w:rFonts w:asciiTheme="majorHAnsi" w:hAnsiTheme="majorHAnsi"/>
                <w:sz w:val="24"/>
              </w:rPr>
              <w:t>12</w:t>
            </w:r>
          </w:p>
        </w:tc>
        <w:tc>
          <w:tcPr>
            <w:tcW w:w="2970" w:type="dxa"/>
          </w:tcPr>
          <w:p w14:paraId="4664847D" w14:textId="77777777" w:rsidR="00732B8B" w:rsidRDefault="00732B8B" w:rsidP="000F0A7F">
            <w:pPr>
              <w:spacing w:before="40" w:after="40"/>
              <w:rPr>
                <w:rFonts w:asciiTheme="majorHAnsi" w:hAnsiTheme="majorHAnsi"/>
                <w:sz w:val="24"/>
              </w:rPr>
            </w:pPr>
            <w:r>
              <w:rPr>
                <w:rFonts w:asciiTheme="majorHAnsi" w:hAnsiTheme="majorHAnsi"/>
                <w:sz w:val="24"/>
              </w:rPr>
              <w:t>net-adds-8-yr</w:t>
            </w:r>
          </w:p>
        </w:tc>
        <w:tc>
          <w:tcPr>
            <w:tcW w:w="5670" w:type="dxa"/>
          </w:tcPr>
          <w:p w14:paraId="193B92FE"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732B8B" w14:paraId="3FB2FF18" w14:textId="77777777" w:rsidTr="000F0A7F">
        <w:tc>
          <w:tcPr>
            <w:tcW w:w="828" w:type="dxa"/>
          </w:tcPr>
          <w:p w14:paraId="406955E9" w14:textId="77777777" w:rsidR="00732B8B" w:rsidRDefault="00732B8B" w:rsidP="000F0A7F">
            <w:pPr>
              <w:spacing w:before="40" w:after="40"/>
              <w:jc w:val="center"/>
              <w:rPr>
                <w:rFonts w:asciiTheme="majorHAnsi" w:hAnsiTheme="majorHAnsi"/>
                <w:sz w:val="24"/>
              </w:rPr>
            </w:pPr>
            <w:r>
              <w:rPr>
                <w:rFonts w:asciiTheme="majorHAnsi" w:hAnsiTheme="majorHAnsi"/>
                <w:sz w:val="24"/>
              </w:rPr>
              <w:t>13</w:t>
            </w:r>
          </w:p>
        </w:tc>
        <w:tc>
          <w:tcPr>
            <w:tcW w:w="2970" w:type="dxa"/>
          </w:tcPr>
          <w:p w14:paraId="2411A436" w14:textId="77777777" w:rsidR="00732B8B" w:rsidRDefault="00732B8B" w:rsidP="000F0A7F">
            <w:pPr>
              <w:spacing w:before="40" w:after="40"/>
              <w:rPr>
                <w:rFonts w:asciiTheme="majorHAnsi" w:hAnsiTheme="majorHAnsi"/>
                <w:sz w:val="24"/>
              </w:rPr>
            </w:pPr>
            <w:r>
              <w:rPr>
                <w:rFonts w:asciiTheme="majorHAnsi" w:hAnsiTheme="majorHAnsi"/>
                <w:sz w:val="24"/>
              </w:rPr>
              <w:t>net-adds-9-yr</w:t>
            </w:r>
          </w:p>
        </w:tc>
        <w:tc>
          <w:tcPr>
            <w:tcW w:w="5670" w:type="dxa"/>
          </w:tcPr>
          <w:p w14:paraId="53D579EB"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732B8B" w14:paraId="250C2EBB" w14:textId="77777777" w:rsidTr="000F0A7F">
        <w:tc>
          <w:tcPr>
            <w:tcW w:w="828" w:type="dxa"/>
          </w:tcPr>
          <w:p w14:paraId="50F10393" w14:textId="77777777" w:rsidR="00732B8B" w:rsidRDefault="00732B8B" w:rsidP="000F0A7F">
            <w:pPr>
              <w:spacing w:before="40" w:after="40"/>
              <w:jc w:val="center"/>
              <w:rPr>
                <w:rFonts w:asciiTheme="majorHAnsi" w:hAnsiTheme="majorHAnsi"/>
                <w:sz w:val="24"/>
              </w:rPr>
            </w:pPr>
            <w:r>
              <w:rPr>
                <w:rFonts w:asciiTheme="majorHAnsi" w:hAnsiTheme="majorHAnsi"/>
                <w:sz w:val="24"/>
              </w:rPr>
              <w:t>14</w:t>
            </w:r>
          </w:p>
        </w:tc>
        <w:tc>
          <w:tcPr>
            <w:tcW w:w="2970" w:type="dxa"/>
          </w:tcPr>
          <w:p w14:paraId="4922FFA9" w14:textId="77777777" w:rsidR="00732B8B" w:rsidRDefault="00732B8B" w:rsidP="000F0A7F">
            <w:pPr>
              <w:spacing w:before="40" w:after="40"/>
              <w:rPr>
                <w:rFonts w:asciiTheme="majorHAnsi" w:hAnsiTheme="majorHAnsi"/>
                <w:sz w:val="24"/>
              </w:rPr>
            </w:pPr>
            <w:r>
              <w:rPr>
                <w:rFonts w:asciiTheme="majorHAnsi" w:hAnsiTheme="majorHAnsi"/>
                <w:sz w:val="24"/>
              </w:rPr>
              <w:t>net-adds-10-yr</w:t>
            </w:r>
          </w:p>
        </w:tc>
        <w:tc>
          <w:tcPr>
            <w:tcW w:w="5670" w:type="dxa"/>
          </w:tcPr>
          <w:p w14:paraId="5EB6C764" w14:textId="77777777" w:rsidR="00732B8B" w:rsidRDefault="00732B8B" w:rsidP="000F0A7F">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732B8B" w14:paraId="332BF5AB" w14:textId="77777777" w:rsidTr="000F0A7F">
        <w:tc>
          <w:tcPr>
            <w:tcW w:w="828" w:type="dxa"/>
          </w:tcPr>
          <w:p w14:paraId="5F6988E2"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6EB534D8" w14:textId="77777777" w:rsidR="00732B8B" w:rsidRDefault="00732B8B" w:rsidP="000F0A7F">
            <w:pPr>
              <w:spacing w:before="40" w:after="40"/>
              <w:rPr>
                <w:rFonts w:asciiTheme="majorHAnsi" w:hAnsiTheme="majorHAnsi"/>
                <w:sz w:val="24"/>
              </w:rPr>
            </w:pPr>
            <w:r>
              <w:rPr>
                <w:rFonts w:asciiTheme="majorHAnsi" w:hAnsiTheme="majorHAnsi"/>
                <w:sz w:val="24"/>
              </w:rPr>
              <w:t>net-renews-1-yr</w:t>
            </w:r>
          </w:p>
        </w:tc>
        <w:tc>
          <w:tcPr>
            <w:tcW w:w="5670" w:type="dxa"/>
          </w:tcPr>
          <w:p w14:paraId="38B92E24"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732B8B" w14:paraId="73EA393E" w14:textId="77777777" w:rsidTr="000F0A7F">
        <w:tc>
          <w:tcPr>
            <w:tcW w:w="828" w:type="dxa"/>
          </w:tcPr>
          <w:p w14:paraId="387C6BC0" w14:textId="77777777" w:rsidR="00732B8B" w:rsidRDefault="00732B8B" w:rsidP="000F0A7F">
            <w:pPr>
              <w:spacing w:before="40" w:after="40"/>
              <w:jc w:val="center"/>
              <w:rPr>
                <w:rFonts w:asciiTheme="majorHAnsi" w:hAnsiTheme="majorHAnsi"/>
                <w:sz w:val="24"/>
              </w:rPr>
            </w:pPr>
            <w:r>
              <w:rPr>
                <w:rFonts w:asciiTheme="majorHAnsi" w:hAnsiTheme="majorHAnsi"/>
                <w:sz w:val="24"/>
              </w:rPr>
              <w:t>16</w:t>
            </w:r>
          </w:p>
        </w:tc>
        <w:tc>
          <w:tcPr>
            <w:tcW w:w="2970" w:type="dxa"/>
          </w:tcPr>
          <w:p w14:paraId="183E7B4C" w14:textId="77777777" w:rsidR="00732B8B" w:rsidRDefault="00732B8B" w:rsidP="000F0A7F">
            <w:pPr>
              <w:spacing w:before="40" w:after="40"/>
              <w:rPr>
                <w:rFonts w:asciiTheme="majorHAnsi" w:hAnsiTheme="majorHAnsi"/>
                <w:sz w:val="24"/>
              </w:rPr>
            </w:pPr>
            <w:r>
              <w:rPr>
                <w:rFonts w:asciiTheme="majorHAnsi" w:hAnsiTheme="majorHAnsi"/>
                <w:sz w:val="24"/>
              </w:rPr>
              <w:t>net-renews-2-yr</w:t>
            </w:r>
          </w:p>
        </w:tc>
        <w:tc>
          <w:tcPr>
            <w:tcW w:w="5670" w:type="dxa"/>
          </w:tcPr>
          <w:p w14:paraId="300CBE38"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732B8B" w14:paraId="41ACEE11" w14:textId="77777777" w:rsidTr="000F0A7F">
        <w:tc>
          <w:tcPr>
            <w:tcW w:w="828" w:type="dxa"/>
          </w:tcPr>
          <w:p w14:paraId="7BA2E3A0" w14:textId="77777777" w:rsidR="00732B8B" w:rsidRDefault="00732B8B" w:rsidP="000F0A7F">
            <w:pPr>
              <w:spacing w:before="40" w:after="40"/>
              <w:jc w:val="center"/>
              <w:rPr>
                <w:rFonts w:asciiTheme="majorHAnsi" w:hAnsiTheme="majorHAnsi"/>
                <w:sz w:val="24"/>
              </w:rPr>
            </w:pPr>
            <w:r>
              <w:rPr>
                <w:rFonts w:asciiTheme="majorHAnsi" w:hAnsiTheme="majorHAnsi"/>
                <w:sz w:val="24"/>
              </w:rPr>
              <w:t>17</w:t>
            </w:r>
          </w:p>
        </w:tc>
        <w:tc>
          <w:tcPr>
            <w:tcW w:w="2970" w:type="dxa"/>
          </w:tcPr>
          <w:p w14:paraId="330364BE" w14:textId="77777777" w:rsidR="00732B8B" w:rsidRDefault="00732B8B" w:rsidP="000F0A7F">
            <w:pPr>
              <w:spacing w:before="40" w:after="40"/>
              <w:rPr>
                <w:rFonts w:asciiTheme="majorHAnsi" w:hAnsiTheme="majorHAnsi"/>
                <w:sz w:val="24"/>
              </w:rPr>
            </w:pPr>
            <w:r>
              <w:rPr>
                <w:rFonts w:asciiTheme="majorHAnsi" w:hAnsiTheme="majorHAnsi"/>
                <w:sz w:val="24"/>
              </w:rPr>
              <w:t>net-renews-3-yr</w:t>
            </w:r>
          </w:p>
        </w:tc>
        <w:tc>
          <w:tcPr>
            <w:tcW w:w="5670" w:type="dxa"/>
          </w:tcPr>
          <w:p w14:paraId="243C8AFE"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732B8B" w14:paraId="46A98268" w14:textId="77777777" w:rsidTr="000F0A7F">
        <w:tc>
          <w:tcPr>
            <w:tcW w:w="828" w:type="dxa"/>
          </w:tcPr>
          <w:p w14:paraId="2235DA12" w14:textId="77777777" w:rsidR="00732B8B" w:rsidRDefault="00732B8B" w:rsidP="000F0A7F">
            <w:pPr>
              <w:spacing w:before="40" w:after="40"/>
              <w:jc w:val="center"/>
              <w:rPr>
                <w:rFonts w:asciiTheme="majorHAnsi" w:hAnsiTheme="majorHAnsi"/>
                <w:sz w:val="24"/>
              </w:rPr>
            </w:pPr>
            <w:r>
              <w:rPr>
                <w:rFonts w:asciiTheme="majorHAnsi" w:hAnsiTheme="majorHAnsi"/>
                <w:sz w:val="24"/>
              </w:rPr>
              <w:t>18</w:t>
            </w:r>
          </w:p>
        </w:tc>
        <w:tc>
          <w:tcPr>
            <w:tcW w:w="2970" w:type="dxa"/>
          </w:tcPr>
          <w:p w14:paraId="06FB9A7E" w14:textId="77777777" w:rsidR="00732B8B" w:rsidRDefault="00732B8B" w:rsidP="000F0A7F">
            <w:pPr>
              <w:spacing w:before="40" w:after="40"/>
              <w:rPr>
                <w:rFonts w:asciiTheme="majorHAnsi" w:hAnsiTheme="majorHAnsi"/>
                <w:sz w:val="24"/>
              </w:rPr>
            </w:pPr>
            <w:r>
              <w:rPr>
                <w:rFonts w:asciiTheme="majorHAnsi" w:hAnsiTheme="majorHAnsi"/>
                <w:sz w:val="24"/>
              </w:rPr>
              <w:t>net-renews-4-yr</w:t>
            </w:r>
          </w:p>
        </w:tc>
        <w:tc>
          <w:tcPr>
            <w:tcW w:w="5670" w:type="dxa"/>
          </w:tcPr>
          <w:p w14:paraId="7D627EDB"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732B8B" w14:paraId="544745E1" w14:textId="77777777" w:rsidTr="000F0A7F">
        <w:tc>
          <w:tcPr>
            <w:tcW w:w="828" w:type="dxa"/>
          </w:tcPr>
          <w:p w14:paraId="6FFCAA84" w14:textId="77777777" w:rsidR="00732B8B" w:rsidRDefault="00732B8B" w:rsidP="000F0A7F">
            <w:pPr>
              <w:spacing w:before="40" w:after="40"/>
              <w:jc w:val="center"/>
              <w:rPr>
                <w:rFonts w:asciiTheme="majorHAnsi" w:hAnsiTheme="majorHAnsi"/>
                <w:sz w:val="24"/>
              </w:rPr>
            </w:pPr>
            <w:r>
              <w:rPr>
                <w:rFonts w:asciiTheme="majorHAnsi" w:hAnsiTheme="majorHAnsi"/>
                <w:sz w:val="24"/>
              </w:rPr>
              <w:t>19</w:t>
            </w:r>
          </w:p>
        </w:tc>
        <w:tc>
          <w:tcPr>
            <w:tcW w:w="2970" w:type="dxa"/>
          </w:tcPr>
          <w:p w14:paraId="4B2688E2" w14:textId="77777777" w:rsidR="00732B8B" w:rsidRDefault="00732B8B" w:rsidP="000F0A7F">
            <w:pPr>
              <w:spacing w:before="40" w:after="40"/>
              <w:rPr>
                <w:rFonts w:asciiTheme="majorHAnsi" w:hAnsiTheme="majorHAnsi"/>
                <w:sz w:val="24"/>
              </w:rPr>
            </w:pPr>
            <w:r>
              <w:rPr>
                <w:rFonts w:asciiTheme="majorHAnsi" w:hAnsiTheme="majorHAnsi"/>
                <w:sz w:val="24"/>
              </w:rPr>
              <w:t>net-renews-5-yr</w:t>
            </w:r>
          </w:p>
        </w:tc>
        <w:tc>
          <w:tcPr>
            <w:tcW w:w="5670" w:type="dxa"/>
          </w:tcPr>
          <w:p w14:paraId="205E148E"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732B8B" w14:paraId="5E0AC956" w14:textId="77777777" w:rsidTr="000F0A7F">
        <w:tc>
          <w:tcPr>
            <w:tcW w:w="828" w:type="dxa"/>
          </w:tcPr>
          <w:p w14:paraId="4D50AEB7" w14:textId="77777777" w:rsidR="00732B8B" w:rsidRDefault="00732B8B" w:rsidP="000F0A7F">
            <w:pPr>
              <w:spacing w:before="40" w:after="40"/>
              <w:jc w:val="center"/>
              <w:rPr>
                <w:rFonts w:asciiTheme="majorHAnsi" w:hAnsiTheme="majorHAnsi"/>
                <w:sz w:val="24"/>
              </w:rPr>
            </w:pPr>
            <w:r>
              <w:rPr>
                <w:rFonts w:asciiTheme="majorHAnsi" w:hAnsiTheme="majorHAnsi"/>
                <w:sz w:val="24"/>
              </w:rPr>
              <w:t>20</w:t>
            </w:r>
          </w:p>
        </w:tc>
        <w:tc>
          <w:tcPr>
            <w:tcW w:w="2970" w:type="dxa"/>
          </w:tcPr>
          <w:p w14:paraId="2B4B847D" w14:textId="77777777" w:rsidR="00732B8B" w:rsidRDefault="00732B8B" w:rsidP="000F0A7F">
            <w:pPr>
              <w:spacing w:before="40" w:after="40"/>
              <w:rPr>
                <w:rFonts w:asciiTheme="majorHAnsi" w:hAnsiTheme="majorHAnsi"/>
                <w:sz w:val="24"/>
              </w:rPr>
            </w:pPr>
            <w:r>
              <w:rPr>
                <w:rFonts w:asciiTheme="majorHAnsi" w:hAnsiTheme="majorHAnsi"/>
                <w:sz w:val="24"/>
              </w:rPr>
              <w:t>net-renews-6-yr</w:t>
            </w:r>
          </w:p>
        </w:tc>
        <w:tc>
          <w:tcPr>
            <w:tcW w:w="5670" w:type="dxa"/>
          </w:tcPr>
          <w:p w14:paraId="0B26795E"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732B8B" w14:paraId="11A49D18" w14:textId="77777777" w:rsidTr="000F0A7F">
        <w:tc>
          <w:tcPr>
            <w:tcW w:w="828" w:type="dxa"/>
          </w:tcPr>
          <w:p w14:paraId="5EDADF4D" w14:textId="77777777" w:rsidR="00732B8B" w:rsidRDefault="00732B8B" w:rsidP="000F0A7F">
            <w:pPr>
              <w:spacing w:before="40" w:after="40"/>
              <w:jc w:val="center"/>
              <w:rPr>
                <w:rFonts w:asciiTheme="majorHAnsi" w:hAnsiTheme="majorHAnsi"/>
                <w:sz w:val="24"/>
              </w:rPr>
            </w:pPr>
            <w:r>
              <w:rPr>
                <w:rFonts w:asciiTheme="majorHAnsi" w:hAnsiTheme="majorHAnsi"/>
                <w:sz w:val="24"/>
              </w:rPr>
              <w:t>21</w:t>
            </w:r>
          </w:p>
        </w:tc>
        <w:tc>
          <w:tcPr>
            <w:tcW w:w="2970" w:type="dxa"/>
          </w:tcPr>
          <w:p w14:paraId="0DB57EDE" w14:textId="77777777" w:rsidR="00732B8B" w:rsidRDefault="00732B8B" w:rsidP="000F0A7F">
            <w:pPr>
              <w:spacing w:before="40" w:after="40"/>
              <w:rPr>
                <w:rFonts w:asciiTheme="majorHAnsi" w:hAnsiTheme="majorHAnsi"/>
                <w:sz w:val="24"/>
              </w:rPr>
            </w:pPr>
            <w:r>
              <w:rPr>
                <w:rFonts w:asciiTheme="majorHAnsi" w:hAnsiTheme="majorHAnsi"/>
                <w:sz w:val="24"/>
              </w:rPr>
              <w:t>net-renews-7-yr</w:t>
            </w:r>
          </w:p>
        </w:tc>
        <w:tc>
          <w:tcPr>
            <w:tcW w:w="5670" w:type="dxa"/>
          </w:tcPr>
          <w:p w14:paraId="06D0C1B9" w14:textId="77777777" w:rsidR="00732B8B" w:rsidRDefault="00732B8B" w:rsidP="000F0A7F">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by command with a new renewal period of seven  (7) years (and not deleted within the renew or auto-renew grace </w:t>
            </w:r>
            <w:r>
              <w:rPr>
                <w:rFonts w:asciiTheme="majorHAnsi" w:hAnsiTheme="majorHAnsi"/>
                <w:sz w:val="24"/>
              </w:rPr>
              <w:lastRenderedPageBreak/>
              <w:t>period). A transaction must be reported in the month the renew or auto-renew grace period ends.</w:t>
            </w:r>
          </w:p>
        </w:tc>
      </w:tr>
      <w:tr w:rsidR="00732B8B" w14:paraId="65280423" w14:textId="77777777" w:rsidTr="000F0A7F">
        <w:tc>
          <w:tcPr>
            <w:tcW w:w="828" w:type="dxa"/>
          </w:tcPr>
          <w:p w14:paraId="732B4EBF"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22</w:t>
            </w:r>
          </w:p>
        </w:tc>
        <w:tc>
          <w:tcPr>
            <w:tcW w:w="2970" w:type="dxa"/>
          </w:tcPr>
          <w:p w14:paraId="5F78FBF5" w14:textId="77777777" w:rsidR="00732B8B" w:rsidRDefault="00732B8B" w:rsidP="000F0A7F">
            <w:pPr>
              <w:spacing w:before="40" w:after="40"/>
              <w:rPr>
                <w:rFonts w:asciiTheme="majorHAnsi" w:hAnsiTheme="majorHAnsi"/>
                <w:sz w:val="24"/>
              </w:rPr>
            </w:pPr>
            <w:r>
              <w:rPr>
                <w:rFonts w:asciiTheme="majorHAnsi" w:hAnsiTheme="majorHAnsi"/>
                <w:sz w:val="24"/>
              </w:rPr>
              <w:t>net-renews-8-yr</w:t>
            </w:r>
          </w:p>
        </w:tc>
        <w:tc>
          <w:tcPr>
            <w:tcW w:w="5670" w:type="dxa"/>
          </w:tcPr>
          <w:p w14:paraId="3F66C889"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732B8B" w14:paraId="0F848120" w14:textId="77777777" w:rsidTr="000F0A7F">
        <w:tc>
          <w:tcPr>
            <w:tcW w:w="828" w:type="dxa"/>
          </w:tcPr>
          <w:p w14:paraId="4B33A0C9" w14:textId="77777777" w:rsidR="00732B8B" w:rsidRDefault="00732B8B" w:rsidP="000F0A7F">
            <w:pPr>
              <w:spacing w:before="40" w:after="40"/>
              <w:jc w:val="center"/>
              <w:rPr>
                <w:rFonts w:asciiTheme="majorHAnsi" w:hAnsiTheme="majorHAnsi"/>
                <w:sz w:val="24"/>
              </w:rPr>
            </w:pPr>
            <w:r>
              <w:rPr>
                <w:rFonts w:asciiTheme="majorHAnsi" w:hAnsiTheme="majorHAnsi"/>
                <w:sz w:val="24"/>
              </w:rPr>
              <w:t>23</w:t>
            </w:r>
          </w:p>
        </w:tc>
        <w:tc>
          <w:tcPr>
            <w:tcW w:w="2970" w:type="dxa"/>
          </w:tcPr>
          <w:p w14:paraId="16AC1258" w14:textId="77777777" w:rsidR="00732B8B" w:rsidRDefault="00732B8B" w:rsidP="000F0A7F">
            <w:pPr>
              <w:spacing w:before="40" w:after="40"/>
              <w:rPr>
                <w:rFonts w:asciiTheme="majorHAnsi" w:hAnsiTheme="majorHAnsi"/>
                <w:sz w:val="24"/>
              </w:rPr>
            </w:pPr>
            <w:r>
              <w:rPr>
                <w:rFonts w:asciiTheme="majorHAnsi" w:hAnsiTheme="majorHAnsi"/>
                <w:sz w:val="24"/>
              </w:rPr>
              <w:t>net-renews-9-yr</w:t>
            </w:r>
          </w:p>
        </w:tc>
        <w:tc>
          <w:tcPr>
            <w:tcW w:w="5670" w:type="dxa"/>
          </w:tcPr>
          <w:p w14:paraId="62486CD8"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732B8B" w14:paraId="1D12E84B" w14:textId="77777777" w:rsidTr="000F0A7F">
        <w:tc>
          <w:tcPr>
            <w:tcW w:w="828" w:type="dxa"/>
          </w:tcPr>
          <w:p w14:paraId="695A5641" w14:textId="77777777" w:rsidR="00732B8B" w:rsidRDefault="00732B8B" w:rsidP="000F0A7F">
            <w:pPr>
              <w:spacing w:before="40" w:after="40"/>
              <w:jc w:val="center"/>
              <w:rPr>
                <w:rFonts w:asciiTheme="majorHAnsi" w:hAnsiTheme="majorHAnsi"/>
                <w:sz w:val="24"/>
              </w:rPr>
            </w:pPr>
            <w:r>
              <w:rPr>
                <w:rFonts w:asciiTheme="majorHAnsi" w:hAnsiTheme="majorHAnsi"/>
                <w:sz w:val="24"/>
              </w:rPr>
              <w:t>24</w:t>
            </w:r>
          </w:p>
        </w:tc>
        <w:tc>
          <w:tcPr>
            <w:tcW w:w="2970" w:type="dxa"/>
          </w:tcPr>
          <w:p w14:paraId="49ABED34" w14:textId="77777777" w:rsidR="00732B8B" w:rsidRDefault="00732B8B" w:rsidP="000F0A7F">
            <w:pPr>
              <w:spacing w:before="40" w:after="40"/>
              <w:rPr>
                <w:rFonts w:asciiTheme="majorHAnsi" w:hAnsiTheme="majorHAnsi"/>
                <w:sz w:val="24"/>
              </w:rPr>
            </w:pPr>
            <w:r>
              <w:rPr>
                <w:rFonts w:asciiTheme="majorHAnsi" w:hAnsiTheme="majorHAnsi"/>
                <w:sz w:val="24"/>
              </w:rPr>
              <w:t>net-renews-10-yr</w:t>
            </w:r>
          </w:p>
        </w:tc>
        <w:tc>
          <w:tcPr>
            <w:tcW w:w="5670" w:type="dxa"/>
          </w:tcPr>
          <w:p w14:paraId="63B7CBD0" w14:textId="77777777" w:rsidR="00732B8B" w:rsidRDefault="00732B8B" w:rsidP="000F0A7F">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732B8B" w14:paraId="38FF118A" w14:textId="77777777" w:rsidTr="000F0A7F">
        <w:tc>
          <w:tcPr>
            <w:tcW w:w="828" w:type="dxa"/>
          </w:tcPr>
          <w:p w14:paraId="79665724" w14:textId="77777777" w:rsidR="00732B8B" w:rsidRDefault="00732B8B" w:rsidP="000F0A7F">
            <w:pPr>
              <w:spacing w:before="40" w:after="40"/>
              <w:jc w:val="center"/>
              <w:rPr>
                <w:rFonts w:asciiTheme="majorHAnsi" w:hAnsiTheme="majorHAnsi"/>
                <w:sz w:val="24"/>
              </w:rPr>
            </w:pPr>
            <w:r>
              <w:rPr>
                <w:rFonts w:asciiTheme="majorHAnsi" w:hAnsiTheme="majorHAnsi"/>
                <w:sz w:val="24"/>
              </w:rPr>
              <w:t>25</w:t>
            </w:r>
          </w:p>
        </w:tc>
        <w:tc>
          <w:tcPr>
            <w:tcW w:w="2970" w:type="dxa"/>
          </w:tcPr>
          <w:p w14:paraId="6629EE5F" w14:textId="77777777" w:rsidR="00732B8B" w:rsidRDefault="00732B8B" w:rsidP="000F0A7F">
            <w:pPr>
              <w:spacing w:before="40" w:after="40"/>
              <w:rPr>
                <w:rFonts w:asciiTheme="majorHAnsi" w:hAnsiTheme="majorHAnsi"/>
                <w:sz w:val="24"/>
              </w:rPr>
            </w:pPr>
            <w:r>
              <w:rPr>
                <w:rFonts w:asciiTheme="majorHAnsi" w:hAnsiTheme="majorHAnsi"/>
                <w:sz w:val="24"/>
              </w:rPr>
              <w:t>transfer-gaining-successful</w:t>
            </w:r>
          </w:p>
        </w:tc>
        <w:tc>
          <w:tcPr>
            <w:tcW w:w="5670" w:type="dxa"/>
          </w:tcPr>
          <w:p w14:paraId="71AA9ABC" w14:textId="77777777" w:rsidR="00732B8B" w:rsidRDefault="00732B8B" w:rsidP="000F0A7F">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732B8B" w14:paraId="69C8CAC4" w14:textId="77777777" w:rsidTr="000F0A7F">
        <w:tc>
          <w:tcPr>
            <w:tcW w:w="828" w:type="dxa"/>
          </w:tcPr>
          <w:p w14:paraId="2C509CB2" w14:textId="77777777" w:rsidR="00732B8B" w:rsidRDefault="00732B8B" w:rsidP="000F0A7F">
            <w:pPr>
              <w:spacing w:before="40" w:after="40"/>
              <w:jc w:val="center"/>
              <w:rPr>
                <w:rFonts w:asciiTheme="majorHAnsi" w:hAnsiTheme="majorHAnsi"/>
                <w:sz w:val="24"/>
              </w:rPr>
            </w:pPr>
            <w:r>
              <w:rPr>
                <w:rFonts w:asciiTheme="majorHAnsi" w:hAnsiTheme="majorHAnsi"/>
                <w:sz w:val="24"/>
              </w:rPr>
              <w:t>26</w:t>
            </w:r>
          </w:p>
        </w:tc>
        <w:tc>
          <w:tcPr>
            <w:tcW w:w="2970" w:type="dxa"/>
          </w:tcPr>
          <w:p w14:paraId="2B983008" w14:textId="77777777" w:rsidR="00732B8B" w:rsidRDefault="00732B8B" w:rsidP="000F0A7F">
            <w:pPr>
              <w:spacing w:before="40" w:after="40"/>
              <w:rPr>
                <w:rFonts w:asciiTheme="majorHAnsi" w:hAnsiTheme="majorHAnsi"/>
                <w:sz w:val="24"/>
              </w:rPr>
            </w:pPr>
            <w:r>
              <w:rPr>
                <w:rFonts w:asciiTheme="majorHAnsi" w:hAnsiTheme="majorHAnsi"/>
                <w:sz w:val="24"/>
              </w:rPr>
              <w:t>transfer-gaining-nacked</w:t>
            </w:r>
          </w:p>
        </w:tc>
        <w:tc>
          <w:tcPr>
            <w:tcW w:w="5670" w:type="dxa"/>
          </w:tcPr>
          <w:p w14:paraId="087774CE" w14:textId="77777777" w:rsidR="00732B8B" w:rsidRDefault="00732B8B" w:rsidP="000F0A7F">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732B8B" w14:paraId="421101BF" w14:textId="77777777" w:rsidTr="000F0A7F">
        <w:tc>
          <w:tcPr>
            <w:tcW w:w="828" w:type="dxa"/>
          </w:tcPr>
          <w:p w14:paraId="5717A96D" w14:textId="77777777" w:rsidR="00732B8B" w:rsidRDefault="00732B8B" w:rsidP="000F0A7F">
            <w:pPr>
              <w:spacing w:before="40" w:after="40"/>
              <w:jc w:val="center"/>
              <w:rPr>
                <w:rFonts w:asciiTheme="majorHAnsi" w:hAnsiTheme="majorHAnsi"/>
                <w:sz w:val="24"/>
              </w:rPr>
            </w:pPr>
            <w:r>
              <w:rPr>
                <w:rFonts w:asciiTheme="majorHAnsi" w:hAnsiTheme="majorHAnsi"/>
                <w:sz w:val="24"/>
              </w:rPr>
              <w:t>27</w:t>
            </w:r>
          </w:p>
        </w:tc>
        <w:tc>
          <w:tcPr>
            <w:tcW w:w="2970" w:type="dxa"/>
          </w:tcPr>
          <w:p w14:paraId="41CBADD6" w14:textId="77777777" w:rsidR="00732B8B" w:rsidRDefault="00732B8B" w:rsidP="000F0A7F">
            <w:pPr>
              <w:spacing w:before="40" w:after="40"/>
              <w:rPr>
                <w:rFonts w:asciiTheme="majorHAnsi" w:hAnsiTheme="majorHAnsi"/>
                <w:sz w:val="24"/>
              </w:rPr>
            </w:pPr>
            <w:r>
              <w:rPr>
                <w:rFonts w:asciiTheme="majorHAnsi" w:hAnsiTheme="majorHAnsi"/>
                <w:sz w:val="24"/>
              </w:rPr>
              <w:t>transfer-losing-successful</w:t>
            </w:r>
          </w:p>
        </w:tc>
        <w:tc>
          <w:tcPr>
            <w:tcW w:w="5670" w:type="dxa"/>
          </w:tcPr>
          <w:p w14:paraId="3DD8D285" w14:textId="77777777" w:rsidR="00732B8B" w:rsidRDefault="00732B8B" w:rsidP="000F0A7F">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732B8B" w14:paraId="5BF9FB8B" w14:textId="77777777" w:rsidTr="000F0A7F">
        <w:tc>
          <w:tcPr>
            <w:tcW w:w="828" w:type="dxa"/>
          </w:tcPr>
          <w:p w14:paraId="217CD687" w14:textId="77777777" w:rsidR="00732B8B" w:rsidRDefault="00732B8B" w:rsidP="000F0A7F">
            <w:pPr>
              <w:spacing w:before="40" w:after="40"/>
              <w:jc w:val="center"/>
              <w:rPr>
                <w:rFonts w:asciiTheme="majorHAnsi" w:hAnsiTheme="majorHAnsi"/>
                <w:sz w:val="24"/>
              </w:rPr>
            </w:pPr>
            <w:r>
              <w:rPr>
                <w:rFonts w:asciiTheme="majorHAnsi" w:hAnsiTheme="majorHAnsi"/>
                <w:sz w:val="24"/>
              </w:rPr>
              <w:t>28</w:t>
            </w:r>
          </w:p>
        </w:tc>
        <w:tc>
          <w:tcPr>
            <w:tcW w:w="2970" w:type="dxa"/>
          </w:tcPr>
          <w:p w14:paraId="4D3EC039" w14:textId="77777777" w:rsidR="00732B8B" w:rsidRDefault="00732B8B" w:rsidP="000F0A7F">
            <w:pPr>
              <w:spacing w:before="40" w:after="40"/>
              <w:rPr>
                <w:rFonts w:asciiTheme="majorHAnsi" w:hAnsiTheme="majorHAnsi"/>
                <w:sz w:val="24"/>
              </w:rPr>
            </w:pPr>
            <w:r>
              <w:rPr>
                <w:rFonts w:asciiTheme="majorHAnsi" w:hAnsiTheme="majorHAnsi"/>
                <w:sz w:val="24"/>
              </w:rPr>
              <w:t>transfer-losing-nacked</w:t>
            </w:r>
          </w:p>
        </w:tc>
        <w:tc>
          <w:tcPr>
            <w:tcW w:w="5670" w:type="dxa"/>
          </w:tcPr>
          <w:p w14:paraId="7B6139F9" w14:textId="77777777" w:rsidR="00732B8B" w:rsidRDefault="00732B8B" w:rsidP="000F0A7F">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732B8B" w14:paraId="328859DC" w14:textId="77777777" w:rsidTr="000F0A7F">
        <w:tc>
          <w:tcPr>
            <w:tcW w:w="828" w:type="dxa"/>
          </w:tcPr>
          <w:p w14:paraId="2033E787" w14:textId="77777777" w:rsidR="00732B8B" w:rsidRDefault="00732B8B" w:rsidP="000F0A7F">
            <w:pPr>
              <w:spacing w:before="40" w:after="40"/>
              <w:jc w:val="center"/>
              <w:rPr>
                <w:rFonts w:asciiTheme="majorHAnsi" w:hAnsiTheme="majorHAnsi"/>
                <w:sz w:val="24"/>
              </w:rPr>
            </w:pPr>
            <w:r>
              <w:rPr>
                <w:rFonts w:asciiTheme="majorHAnsi" w:hAnsiTheme="majorHAnsi"/>
                <w:sz w:val="24"/>
              </w:rPr>
              <w:t>29</w:t>
            </w:r>
          </w:p>
        </w:tc>
        <w:tc>
          <w:tcPr>
            <w:tcW w:w="2970" w:type="dxa"/>
          </w:tcPr>
          <w:p w14:paraId="0245EC54" w14:textId="77777777" w:rsidR="00732B8B" w:rsidRDefault="00732B8B" w:rsidP="000F0A7F">
            <w:pPr>
              <w:spacing w:before="40" w:after="40"/>
              <w:rPr>
                <w:rFonts w:asciiTheme="majorHAnsi" w:hAnsiTheme="majorHAnsi"/>
                <w:sz w:val="24"/>
              </w:rPr>
            </w:pPr>
            <w:r>
              <w:rPr>
                <w:rFonts w:asciiTheme="majorHAnsi" w:hAnsiTheme="majorHAnsi"/>
                <w:sz w:val="24"/>
              </w:rPr>
              <w:t>transfer-disputed-won</w:t>
            </w:r>
          </w:p>
        </w:tc>
        <w:tc>
          <w:tcPr>
            <w:tcW w:w="5670" w:type="dxa"/>
          </w:tcPr>
          <w:p w14:paraId="4F881487" w14:textId="77777777" w:rsidR="00732B8B" w:rsidRDefault="00732B8B" w:rsidP="000F0A7F">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732B8B" w14:paraId="4556EB40" w14:textId="77777777" w:rsidTr="000F0A7F">
        <w:tc>
          <w:tcPr>
            <w:tcW w:w="828" w:type="dxa"/>
          </w:tcPr>
          <w:p w14:paraId="33EC1D19" w14:textId="77777777" w:rsidR="00732B8B" w:rsidRDefault="00732B8B" w:rsidP="000F0A7F">
            <w:pPr>
              <w:spacing w:before="40" w:after="40"/>
              <w:jc w:val="center"/>
              <w:rPr>
                <w:rFonts w:asciiTheme="majorHAnsi" w:hAnsiTheme="majorHAnsi"/>
                <w:sz w:val="24"/>
              </w:rPr>
            </w:pPr>
            <w:r>
              <w:rPr>
                <w:rFonts w:asciiTheme="majorHAnsi" w:hAnsiTheme="majorHAnsi"/>
                <w:sz w:val="24"/>
              </w:rPr>
              <w:t>30</w:t>
            </w:r>
          </w:p>
        </w:tc>
        <w:tc>
          <w:tcPr>
            <w:tcW w:w="2970" w:type="dxa"/>
          </w:tcPr>
          <w:p w14:paraId="04250933" w14:textId="77777777" w:rsidR="00732B8B" w:rsidRDefault="00732B8B" w:rsidP="000F0A7F">
            <w:pPr>
              <w:spacing w:before="40" w:after="40"/>
              <w:rPr>
                <w:rFonts w:asciiTheme="majorHAnsi" w:hAnsiTheme="majorHAnsi"/>
                <w:sz w:val="24"/>
              </w:rPr>
            </w:pPr>
            <w:r>
              <w:rPr>
                <w:rFonts w:asciiTheme="majorHAnsi" w:hAnsiTheme="majorHAnsi"/>
                <w:sz w:val="24"/>
              </w:rPr>
              <w:t>transfer-disputed-lost</w:t>
            </w:r>
          </w:p>
        </w:tc>
        <w:tc>
          <w:tcPr>
            <w:tcW w:w="5670" w:type="dxa"/>
          </w:tcPr>
          <w:p w14:paraId="1BDE9716" w14:textId="77777777" w:rsidR="00732B8B" w:rsidRDefault="00732B8B" w:rsidP="000F0A7F">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732B8B" w14:paraId="45DF6552" w14:textId="77777777" w:rsidTr="000F0A7F">
        <w:tc>
          <w:tcPr>
            <w:tcW w:w="828" w:type="dxa"/>
          </w:tcPr>
          <w:p w14:paraId="328BE24C"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31</w:t>
            </w:r>
          </w:p>
        </w:tc>
        <w:tc>
          <w:tcPr>
            <w:tcW w:w="2970" w:type="dxa"/>
          </w:tcPr>
          <w:p w14:paraId="3B75549A" w14:textId="77777777" w:rsidR="00732B8B" w:rsidRDefault="00732B8B" w:rsidP="000F0A7F">
            <w:pPr>
              <w:spacing w:before="40" w:after="40"/>
              <w:rPr>
                <w:rFonts w:asciiTheme="majorHAnsi" w:hAnsiTheme="majorHAnsi"/>
                <w:sz w:val="24"/>
              </w:rPr>
            </w:pPr>
            <w:r>
              <w:rPr>
                <w:rFonts w:asciiTheme="majorHAnsi" w:hAnsiTheme="majorHAnsi"/>
                <w:sz w:val="24"/>
              </w:rPr>
              <w:t>transfer-disputed-nodecision</w:t>
            </w:r>
          </w:p>
        </w:tc>
        <w:tc>
          <w:tcPr>
            <w:tcW w:w="5670" w:type="dxa"/>
          </w:tcPr>
          <w:p w14:paraId="1F3B6D5E" w14:textId="77777777" w:rsidR="00732B8B" w:rsidRDefault="00732B8B" w:rsidP="000F0A7F">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732B8B" w14:paraId="1F007C9C" w14:textId="77777777" w:rsidTr="000F0A7F">
        <w:tc>
          <w:tcPr>
            <w:tcW w:w="828" w:type="dxa"/>
          </w:tcPr>
          <w:p w14:paraId="263EE125" w14:textId="77777777" w:rsidR="00732B8B" w:rsidRDefault="00732B8B" w:rsidP="000F0A7F">
            <w:pPr>
              <w:spacing w:before="40" w:after="40"/>
              <w:jc w:val="center"/>
              <w:rPr>
                <w:rFonts w:asciiTheme="majorHAnsi" w:hAnsiTheme="majorHAnsi"/>
                <w:sz w:val="24"/>
              </w:rPr>
            </w:pPr>
            <w:r>
              <w:rPr>
                <w:rFonts w:asciiTheme="majorHAnsi" w:hAnsiTheme="majorHAnsi"/>
                <w:sz w:val="24"/>
              </w:rPr>
              <w:t>32</w:t>
            </w:r>
          </w:p>
        </w:tc>
        <w:tc>
          <w:tcPr>
            <w:tcW w:w="2970" w:type="dxa"/>
          </w:tcPr>
          <w:p w14:paraId="55500090" w14:textId="77777777" w:rsidR="00732B8B" w:rsidRDefault="00732B8B" w:rsidP="000F0A7F">
            <w:pPr>
              <w:spacing w:before="40" w:after="40"/>
              <w:rPr>
                <w:rFonts w:asciiTheme="majorHAnsi" w:hAnsiTheme="majorHAnsi"/>
                <w:sz w:val="24"/>
              </w:rPr>
            </w:pPr>
            <w:r>
              <w:rPr>
                <w:rFonts w:asciiTheme="majorHAnsi" w:hAnsiTheme="majorHAnsi"/>
                <w:sz w:val="24"/>
              </w:rPr>
              <w:t>deleted-domains-grace</w:t>
            </w:r>
          </w:p>
        </w:tc>
        <w:tc>
          <w:tcPr>
            <w:tcW w:w="5670" w:type="dxa"/>
          </w:tcPr>
          <w:p w14:paraId="79327006" w14:textId="77777777" w:rsidR="00732B8B" w:rsidRDefault="00732B8B" w:rsidP="000F0A7F">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732B8B" w14:paraId="74C12BB6" w14:textId="77777777" w:rsidTr="000F0A7F">
        <w:tc>
          <w:tcPr>
            <w:tcW w:w="828" w:type="dxa"/>
          </w:tcPr>
          <w:p w14:paraId="70B92BD5" w14:textId="77777777" w:rsidR="00732B8B" w:rsidRDefault="00732B8B" w:rsidP="000F0A7F">
            <w:pPr>
              <w:spacing w:before="40" w:after="40"/>
              <w:jc w:val="center"/>
              <w:rPr>
                <w:rFonts w:asciiTheme="majorHAnsi" w:hAnsiTheme="majorHAnsi"/>
                <w:sz w:val="24"/>
              </w:rPr>
            </w:pPr>
            <w:r>
              <w:rPr>
                <w:rFonts w:asciiTheme="majorHAnsi" w:hAnsiTheme="majorHAnsi"/>
                <w:sz w:val="24"/>
              </w:rPr>
              <w:t>33</w:t>
            </w:r>
          </w:p>
        </w:tc>
        <w:tc>
          <w:tcPr>
            <w:tcW w:w="2970" w:type="dxa"/>
          </w:tcPr>
          <w:p w14:paraId="0AD38F4E" w14:textId="77777777" w:rsidR="00732B8B" w:rsidRDefault="00732B8B" w:rsidP="000F0A7F">
            <w:pPr>
              <w:spacing w:before="40" w:after="40"/>
              <w:rPr>
                <w:rFonts w:asciiTheme="majorHAnsi" w:hAnsiTheme="majorHAnsi"/>
                <w:sz w:val="24"/>
              </w:rPr>
            </w:pPr>
            <w:r>
              <w:rPr>
                <w:rFonts w:asciiTheme="majorHAnsi" w:hAnsiTheme="majorHAnsi"/>
                <w:sz w:val="24"/>
              </w:rPr>
              <w:t>deleted-domains-nograce</w:t>
            </w:r>
          </w:p>
        </w:tc>
        <w:tc>
          <w:tcPr>
            <w:tcW w:w="5670" w:type="dxa"/>
          </w:tcPr>
          <w:p w14:paraId="712D5FCD" w14:textId="77777777" w:rsidR="00732B8B" w:rsidRDefault="00732B8B" w:rsidP="000F0A7F">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732B8B" w14:paraId="26447AA3" w14:textId="77777777" w:rsidTr="000F0A7F">
        <w:tc>
          <w:tcPr>
            <w:tcW w:w="828" w:type="dxa"/>
          </w:tcPr>
          <w:p w14:paraId="31B6E938" w14:textId="77777777" w:rsidR="00732B8B" w:rsidRDefault="00732B8B" w:rsidP="000F0A7F">
            <w:pPr>
              <w:spacing w:before="40" w:after="40"/>
              <w:jc w:val="center"/>
              <w:rPr>
                <w:rFonts w:asciiTheme="majorHAnsi" w:hAnsiTheme="majorHAnsi"/>
                <w:sz w:val="24"/>
              </w:rPr>
            </w:pPr>
            <w:r>
              <w:rPr>
                <w:rFonts w:asciiTheme="majorHAnsi" w:hAnsiTheme="majorHAnsi"/>
                <w:sz w:val="24"/>
              </w:rPr>
              <w:t>34</w:t>
            </w:r>
          </w:p>
        </w:tc>
        <w:tc>
          <w:tcPr>
            <w:tcW w:w="2970" w:type="dxa"/>
          </w:tcPr>
          <w:p w14:paraId="511DC5CF" w14:textId="77777777" w:rsidR="00732B8B" w:rsidRDefault="00732B8B" w:rsidP="000F0A7F">
            <w:pPr>
              <w:spacing w:before="40" w:after="40"/>
              <w:rPr>
                <w:rFonts w:asciiTheme="majorHAnsi" w:hAnsiTheme="majorHAnsi"/>
                <w:sz w:val="24"/>
              </w:rPr>
            </w:pPr>
            <w:r>
              <w:rPr>
                <w:rFonts w:asciiTheme="majorHAnsi" w:hAnsiTheme="majorHAnsi"/>
                <w:sz w:val="24"/>
              </w:rPr>
              <w:t>restored-domains</w:t>
            </w:r>
          </w:p>
        </w:tc>
        <w:tc>
          <w:tcPr>
            <w:tcW w:w="5670" w:type="dxa"/>
          </w:tcPr>
          <w:p w14:paraId="7E3A8670" w14:textId="77777777" w:rsidR="00732B8B" w:rsidRDefault="00732B8B" w:rsidP="000F0A7F">
            <w:pPr>
              <w:spacing w:before="40" w:after="40"/>
              <w:rPr>
                <w:rFonts w:asciiTheme="majorHAnsi" w:hAnsiTheme="majorHAnsi"/>
                <w:sz w:val="24"/>
              </w:rPr>
            </w:pPr>
            <w:r>
              <w:rPr>
                <w:rFonts w:asciiTheme="majorHAnsi" w:hAnsiTheme="majorHAnsi"/>
                <w:sz w:val="24"/>
              </w:rPr>
              <w:t>domain names restored from redemption period</w:t>
            </w:r>
          </w:p>
        </w:tc>
      </w:tr>
      <w:tr w:rsidR="00732B8B" w14:paraId="67457B7D" w14:textId="77777777" w:rsidTr="000F0A7F">
        <w:tc>
          <w:tcPr>
            <w:tcW w:w="828" w:type="dxa"/>
          </w:tcPr>
          <w:p w14:paraId="2C21941C" w14:textId="77777777" w:rsidR="00732B8B" w:rsidRDefault="00732B8B" w:rsidP="000F0A7F">
            <w:pPr>
              <w:spacing w:before="40" w:after="40"/>
              <w:jc w:val="center"/>
              <w:rPr>
                <w:rFonts w:asciiTheme="majorHAnsi" w:hAnsiTheme="majorHAnsi"/>
                <w:sz w:val="24"/>
              </w:rPr>
            </w:pPr>
            <w:r>
              <w:rPr>
                <w:rFonts w:asciiTheme="majorHAnsi" w:hAnsiTheme="majorHAnsi"/>
                <w:sz w:val="24"/>
              </w:rPr>
              <w:t>35</w:t>
            </w:r>
          </w:p>
        </w:tc>
        <w:tc>
          <w:tcPr>
            <w:tcW w:w="2970" w:type="dxa"/>
          </w:tcPr>
          <w:p w14:paraId="1F3BC84C" w14:textId="77777777" w:rsidR="00732B8B" w:rsidRDefault="00732B8B" w:rsidP="000F0A7F">
            <w:pPr>
              <w:spacing w:before="40" w:after="40"/>
              <w:rPr>
                <w:rFonts w:asciiTheme="majorHAnsi" w:hAnsiTheme="majorHAnsi"/>
                <w:sz w:val="24"/>
              </w:rPr>
            </w:pPr>
            <w:r>
              <w:rPr>
                <w:rFonts w:asciiTheme="majorHAnsi" w:hAnsiTheme="majorHAnsi"/>
                <w:sz w:val="24"/>
              </w:rPr>
              <w:t>restored-noreport</w:t>
            </w:r>
          </w:p>
        </w:tc>
        <w:tc>
          <w:tcPr>
            <w:tcW w:w="5670" w:type="dxa"/>
          </w:tcPr>
          <w:p w14:paraId="537FC215" w14:textId="77777777" w:rsidR="00732B8B" w:rsidRDefault="00732B8B" w:rsidP="000F0A7F">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732B8B" w14:paraId="41E278A1" w14:textId="77777777" w:rsidTr="000F0A7F">
        <w:tc>
          <w:tcPr>
            <w:tcW w:w="828" w:type="dxa"/>
          </w:tcPr>
          <w:p w14:paraId="6F9F5EC5" w14:textId="77777777" w:rsidR="00732B8B" w:rsidRDefault="00732B8B" w:rsidP="000F0A7F">
            <w:pPr>
              <w:spacing w:before="40" w:after="40"/>
              <w:jc w:val="center"/>
              <w:rPr>
                <w:rFonts w:asciiTheme="majorHAnsi" w:hAnsiTheme="majorHAnsi"/>
                <w:sz w:val="24"/>
              </w:rPr>
            </w:pPr>
            <w:r>
              <w:rPr>
                <w:rFonts w:asciiTheme="majorHAnsi" w:hAnsiTheme="majorHAnsi"/>
                <w:sz w:val="24"/>
              </w:rPr>
              <w:t>36</w:t>
            </w:r>
          </w:p>
        </w:tc>
        <w:tc>
          <w:tcPr>
            <w:tcW w:w="2970" w:type="dxa"/>
          </w:tcPr>
          <w:p w14:paraId="5003AF24" w14:textId="77777777" w:rsidR="00732B8B" w:rsidRDefault="00732B8B" w:rsidP="000F0A7F">
            <w:pPr>
              <w:spacing w:before="40" w:after="40"/>
              <w:rPr>
                <w:rFonts w:asciiTheme="majorHAnsi" w:hAnsiTheme="majorHAnsi"/>
                <w:sz w:val="24"/>
              </w:rPr>
            </w:pPr>
            <w:r>
              <w:rPr>
                <w:rFonts w:asciiTheme="majorHAnsi" w:hAnsiTheme="majorHAnsi"/>
                <w:sz w:val="24"/>
              </w:rPr>
              <w:t>agp-exemption-requests</w:t>
            </w:r>
          </w:p>
        </w:tc>
        <w:tc>
          <w:tcPr>
            <w:tcW w:w="5670" w:type="dxa"/>
          </w:tcPr>
          <w:p w14:paraId="3862D06B" w14:textId="77777777" w:rsidR="00732B8B" w:rsidRDefault="00732B8B" w:rsidP="000F0A7F">
            <w:pPr>
              <w:spacing w:before="40" w:after="40"/>
              <w:rPr>
                <w:rFonts w:asciiTheme="majorHAnsi" w:hAnsiTheme="majorHAnsi"/>
                <w:sz w:val="24"/>
              </w:rPr>
            </w:pPr>
            <w:r>
              <w:rPr>
                <w:rFonts w:asciiTheme="majorHAnsi" w:hAnsiTheme="majorHAnsi"/>
                <w:sz w:val="24"/>
              </w:rPr>
              <w:t>total number of AGP (add grace period) exemption requests</w:t>
            </w:r>
          </w:p>
        </w:tc>
      </w:tr>
      <w:tr w:rsidR="00732B8B" w14:paraId="53BDA582" w14:textId="77777777" w:rsidTr="000F0A7F">
        <w:tc>
          <w:tcPr>
            <w:tcW w:w="828" w:type="dxa"/>
          </w:tcPr>
          <w:p w14:paraId="283A9793" w14:textId="77777777" w:rsidR="00732B8B" w:rsidRDefault="00732B8B" w:rsidP="000F0A7F">
            <w:pPr>
              <w:spacing w:before="40" w:after="40"/>
              <w:jc w:val="center"/>
              <w:rPr>
                <w:rFonts w:asciiTheme="majorHAnsi" w:hAnsiTheme="majorHAnsi"/>
                <w:sz w:val="24"/>
              </w:rPr>
            </w:pPr>
            <w:r>
              <w:rPr>
                <w:rFonts w:asciiTheme="majorHAnsi" w:hAnsiTheme="majorHAnsi"/>
                <w:sz w:val="24"/>
              </w:rPr>
              <w:t>37</w:t>
            </w:r>
          </w:p>
        </w:tc>
        <w:tc>
          <w:tcPr>
            <w:tcW w:w="2970" w:type="dxa"/>
          </w:tcPr>
          <w:p w14:paraId="6AD5A922" w14:textId="77777777" w:rsidR="00732B8B" w:rsidRDefault="00732B8B" w:rsidP="000F0A7F">
            <w:pPr>
              <w:spacing w:before="40" w:after="40"/>
              <w:rPr>
                <w:rFonts w:asciiTheme="majorHAnsi" w:hAnsiTheme="majorHAnsi"/>
                <w:sz w:val="24"/>
              </w:rPr>
            </w:pPr>
            <w:r>
              <w:rPr>
                <w:rFonts w:asciiTheme="majorHAnsi" w:hAnsiTheme="majorHAnsi"/>
                <w:sz w:val="24"/>
              </w:rPr>
              <w:t>agp-exemptions-granted</w:t>
            </w:r>
          </w:p>
        </w:tc>
        <w:tc>
          <w:tcPr>
            <w:tcW w:w="5670" w:type="dxa"/>
          </w:tcPr>
          <w:p w14:paraId="21C6692D" w14:textId="77777777" w:rsidR="00732B8B" w:rsidRDefault="00732B8B" w:rsidP="000F0A7F">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732B8B" w14:paraId="64D03A48" w14:textId="77777777" w:rsidTr="000F0A7F">
        <w:tc>
          <w:tcPr>
            <w:tcW w:w="828" w:type="dxa"/>
          </w:tcPr>
          <w:p w14:paraId="2D8354FA" w14:textId="77777777" w:rsidR="00732B8B" w:rsidRDefault="00732B8B" w:rsidP="000F0A7F">
            <w:pPr>
              <w:spacing w:before="40" w:after="40"/>
              <w:jc w:val="center"/>
              <w:rPr>
                <w:rFonts w:asciiTheme="majorHAnsi" w:hAnsiTheme="majorHAnsi"/>
                <w:sz w:val="24"/>
              </w:rPr>
            </w:pPr>
            <w:r>
              <w:rPr>
                <w:rFonts w:asciiTheme="majorHAnsi" w:hAnsiTheme="majorHAnsi"/>
                <w:sz w:val="24"/>
              </w:rPr>
              <w:t>38</w:t>
            </w:r>
          </w:p>
        </w:tc>
        <w:tc>
          <w:tcPr>
            <w:tcW w:w="2970" w:type="dxa"/>
          </w:tcPr>
          <w:p w14:paraId="225FD21D" w14:textId="77777777" w:rsidR="00732B8B" w:rsidRDefault="00732B8B" w:rsidP="000F0A7F">
            <w:pPr>
              <w:spacing w:before="40" w:after="40"/>
              <w:rPr>
                <w:rFonts w:asciiTheme="majorHAnsi" w:hAnsiTheme="majorHAnsi"/>
                <w:sz w:val="24"/>
              </w:rPr>
            </w:pPr>
            <w:r>
              <w:rPr>
                <w:rFonts w:asciiTheme="majorHAnsi" w:hAnsiTheme="majorHAnsi"/>
                <w:sz w:val="24"/>
              </w:rPr>
              <w:t>agp-exempted-domains</w:t>
            </w:r>
          </w:p>
        </w:tc>
        <w:tc>
          <w:tcPr>
            <w:tcW w:w="5670" w:type="dxa"/>
          </w:tcPr>
          <w:p w14:paraId="510C6D76" w14:textId="77777777" w:rsidR="00732B8B" w:rsidRDefault="00732B8B" w:rsidP="000F0A7F">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732B8B" w14:paraId="33039780" w14:textId="77777777" w:rsidTr="000F0A7F">
        <w:tc>
          <w:tcPr>
            <w:tcW w:w="828" w:type="dxa"/>
          </w:tcPr>
          <w:p w14:paraId="2358C402" w14:textId="77777777" w:rsidR="00732B8B" w:rsidRDefault="00732B8B" w:rsidP="000F0A7F">
            <w:pPr>
              <w:spacing w:before="40" w:after="40"/>
              <w:jc w:val="center"/>
              <w:rPr>
                <w:rFonts w:asciiTheme="majorHAnsi" w:hAnsiTheme="majorHAnsi"/>
                <w:sz w:val="24"/>
              </w:rPr>
            </w:pPr>
            <w:r>
              <w:rPr>
                <w:rFonts w:asciiTheme="majorHAnsi" w:hAnsiTheme="majorHAnsi"/>
                <w:sz w:val="24"/>
              </w:rPr>
              <w:t>39</w:t>
            </w:r>
          </w:p>
        </w:tc>
        <w:tc>
          <w:tcPr>
            <w:tcW w:w="2970" w:type="dxa"/>
          </w:tcPr>
          <w:p w14:paraId="1F645120" w14:textId="77777777" w:rsidR="00732B8B" w:rsidRDefault="00732B8B" w:rsidP="000F0A7F">
            <w:pPr>
              <w:spacing w:before="40" w:after="40"/>
              <w:rPr>
                <w:rFonts w:asciiTheme="majorHAnsi" w:hAnsiTheme="majorHAnsi"/>
                <w:sz w:val="24"/>
              </w:rPr>
            </w:pPr>
            <w:r>
              <w:rPr>
                <w:rFonts w:asciiTheme="majorHAnsi" w:hAnsiTheme="majorHAnsi"/>
                <w:sz w:val="24"/>
              </w:rPr>
              <w:t>attempted-adds</w:t>
            </w:r>
          </w:p>
        </w:tc>
        <w:tc>
          <w:tcPr>
            <w:tcW w:w="5670" w:type="dxa"/>
          </w:tcPr>
          <w:p w14:paraId="66890EA4" w14:textId="77777777" w:rsidR="00732B8B" w:rsidRDefault="00732B8B" w:rsidP="000F0A7F">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2BD7CEE3" w14:textId="77777777" w:rsidR="00732B8B" w:rsidRDefault="00732B8B" w:rsidP="00732B8B">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289596"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69"/>
        <w:gridCol w:w="2739"/>
        <w:gridCol w:w="5442"/>
      </w:tblGrid>
      <w:tr w:rsidR="00732B8B" w14:paraId="6641F716" w14:textId="77777777" w:rsidTr="000F0A7F">
        <w:trPr>
          <w:cantSplit/>
          <w:trHeight w:val="432"/>
          <w:tblHeader/>
        </w:trPr>
        <w:tc>
          <w:tcPr>
            <w:tcW w:w="1188" w:type="dxa"/>
            <w:vAlign w:val="center"/>
          </w:tcPr>
          <w:p w14:paraId="5CFF5B08" w14:textId="77777777" w:rsidR="00732B8B" w:rsidRDefault="00732B8B" w:rsidP="000F0A7F">
            <w:pPr>
              <w:jc w:val="center"/>
              <w:rPr>
                <w:rFonts w:asciiTheme="majorHAnsi" w:hAnsiTheme="majorHAnsi"/>
                <w:sz w:val="24"/>
              </w:rPr>
            </w:pPr>
            <w:r>
              <w:rPr>
                <w:rFonts w:asciiTheme="majorHAnsi" w:hAnsiTheme="majorHAnsi"/>
                <w:sz w:val="24"/>
              </w:rPr>
              <w:t>Field #</w:t>
            </w:r>
          </w:p>
        </w:tc>
        <w:tc>
          <w:tcPr>
            <w:tcW w:w="2790" w:type="dxa"/>
            <w:vAlign w:val="center"/>
          </w:tcPr>
          <w:p w14:paraId="4B541CF2" w14:textId="77777777" w:rsidR="00732B8B" w:rsidRDefault="00732B8B" w:rsidP="000F0A7F">
            <w:pPr>
              <w:jc w:val="center"/>
              <w:rPr>
                <w:rFonts w:asciiTheme="majorHAnsi" w:hAnsiTheme="majorHAnsi"/>
                <w:sz w:val="24"/>
              </w:rPr>
            </w:pPr>
            <w:r>
              <w:rPr>
                <w:rFonts w:asciiTheme="majorHAnsi" w:hAnsiTheme="majorHAnsi"/>
                <w:sz w:val="24"/>
              </w:rPr>
              <w:t>Field Name</w:t>
            </w:r>
          </w:p>
        </w:tc>
        <w:tc>
          <w:tcPr>
            <w:tcW w:w="5598" w:type="dxa"/>
            <w:vAlign w:val="center"/>
          </w:tcPr>
          <w:p w14:paraId="74E73DFD" w14:textId="77777777" w:rsidR="00732B8B" w:rsidRDefault="00732B8B" w:rsidP="000F0A7F">
            <w:pPr>
              <w:jc w:val="center"/>
              <w:rPr>
                <w:rFonts w:asciiTheme="majorHAnsi" w:hAnsiTheme="majorHAnsi"/>
                <w:sz w:val="24"/>
              </w:rPr>
            </w:pPr>
            <w:r>
              <w:rPr>
                <w:rFonts w:asciiTheme="majorHAnsi" w:hAnsiTheme="majorHAnsi"/>
                <w:sz w:val="24"/>
              </w:rPr>
              <w:t>Description</w:t>
            </w:r>
          </w:p>
        </w:tc>
      </w:tr>
      <w:tr w:rsidR="00732B8B" w14:paraId="30684093" w14:textId="77777777" w:rsidTr="000F0A7F">
        <w:trPr>
          <w:cantSplit/>
        </w:trPr>
        <w:tc>
          <w:tcPr>
            <w:tcW w:w="1188" w:type="dxa"/>
          </w:tcPr>
          <w:p w14:paraId="0BB101A7" w14:textId="77777777" w:rsidR="00732B8B" w:rsidRDefault="00732B8B" w:rsidP="000F0A7F">
            <w:pPr>
              <w:spacing w:before="40" w:after="40"/>
              <w:jc w:val="center"/>
              <w:rPr>
                <w:rFonts w:asciiTheme="majorHAnsi" w:hAnsiTheme="majorHAnsi"/>
                <w:sz w:val="24"/>
              </w:rPr>
            </w:pPr>
            <w:r>
              <w:rPr>
                <w:rFonts w:asciiTheme="majorHAnsi" w:hAnsiTheme="majorHAnsi"/>
                <w:sz w:val="24"/>
              </w:rPr>
              <w:t>01</w:t>
            </w:r>
          </w:p>
        </w:tc>
        <w:tc>
          <w:tcPr>
            <w:tcW w:w="2790" w:type="dxa"/>
          </w:tcPr>
          <w:p w14:paraId="20992469" w14:textId="77777777" w:rsidR="00732B8B" w:rsidRDefault="00732B8B" w:rsidP="000F0A7F">
            <w:pPr>
              <w:spacing w:before="40" w:after="40"/>
              <w:rPr>
                <w:rFonts w:asciiTheme="majorHAnsi" w:hAnsiTheme="majorHAnsi"/>
                <w:sz w:val="24"/>
              </w:rPr>
            </w:pPr>
            <w:r>
              <w:rPr>
                <w:rFonts w:asciiTheme="majorHAnsi" w:hAnsiTheme="majorHAnsi"/>
                <w:sz w:val="24"/>
              </w:rPr>
              <w:t>operational-registrars</w:t>
            </w:r>
          </w:p>
        </w:tc>
        <w:tc>
          <w:tcPr>
            <w:tcW w:w="5598" w:type="dxa"/>
          </w:tcPr>
          <w:p w14:paraId="2E168139" w14:textId="77777777" w:rsidR="00732B8B" w:rsidRDefault="00732B8B" w:rsidP="000F0A7F">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732B8B" w14:paraId="59263632" w14:textId="77777777" w:rsidTr="000F0A7F">
        <w:trPr>
          <w:cantSplit/>
        </w:trPr>
        <w:tc>
          <w:tcPr>
            <w:tcW w:w="1188" w:type="dxa"/>
          </w:tcPr>
          <w:p w14:paraId="2A820B37" w14:textId="77777777" w:rsidR="00732B8B" w:rsidRDefault="00732B8B" w:rsidP="000F0A7F">
            <w:pPr>
              <w:spacing w:before="40" w:after="40"/>
              <w:jc w:val="center"/>
              <w:rPr>
                <w:rFonts w:asciiTheme="majorHAnsi" w:hAnsiTheme="majorHAnsi"/>
                <w:sz w:val="24"/>
              </w:rPr>
            </w:pPr>
            <w:r>
              <w:rPr>
                <w:rFonts w:asciiTheme="majorHAnsi" w:hAnsiTheme="majorHAnsi"/>
                <w:sz w:val="24"/>
              </w:rPr>
              <w:t>02</w:t>
            </w:r>
          </w:p>
        </w:tc>
        <w:tc>
          <w:tcPr>
            <w:tcW w:w="2790" w:type="dxa"/>
          </w:tcPr>
          <w:p w14:paraId="59F4FF37" w14:textId="77777777" w:rsidR="00732B8B" w:rsidRDefault="00732B8B" w:rsidP="000F0A7F">
            <w:pPr>
              <w:spacing w:before="40" w:after="40"/>
              <w:rPr>
                <w:rFonts w:asciiTheme="majorHAnsi" w:hAnsiTheme="majorHAnsi"/>
                <w:sz w:val="24"/>
              </w:rPr>
            </w:pPr>
            <w:r>
              <w:rPr>
                <w:rFonts w:asciiTheme="majorHAnsi" w:hAnsiTheme="majorHAnsi"/>
                <w:sz w:val="24"/>
              </w:rPr>
              <w:t>ramp-up-registrars</w:t>
            </w:r>
          </w:p>
        </w:tc>
        <w:tc>
          <w:tcPr>
            <w:tcW w:w="5598" w:type="dxa"/>
          </w:tcPr>
          <w:p w14:paraId="26EFD0B3" w14:textId="77777777" w:rsidR="00732B8B" w:rsidRDefault="00732B8B" w:rsidP="000F0A7F">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732B8B" w14:paraId="57DE722C" w14:textId="77777777" w:rsidTr="000F0A7F">
        <w:trPr>
          <w:cantSplit/>
          <w:trHeight w:val="1007"/>
        </w:trPr>
        <w:tc>
          <w:tcPr>
            <w:tcW w:w="1188" w:type="dxa"/>
          </w:tcPr>
          <w:p w14:paraId="29FA0DD5"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03</w:t>
            </w:r>
          </w:p>
        </w:tc>
        <w:tc>
          <w:tcPr>
            <w:tcW w:w="2790" w:type="dxa"/>
          </w:tcPr>
          <w:p w14:paraId="78F16CE8" w14:textId="77777777" w:rsidR="00732B8B" w:rsidRDefault="00732B8B" w:rsidP="000F0A7F">
            <w:pPr>
              <w:spacing w:before="40" w:after="40"/>
              <w:rPr>
                <w:rFonts w:asciiTheme="majorHAnsi" w:hAnsiTheme="majorHAnsi"/>
                <w:sz w:val="24"/>
              </w:rPr>
            </w:pPr>
            <w:r>
              <w:rPr>
                <w:rFonts w:asciiTheme="majorHAnsi" w:hAnsiTheme="majorHAnsi"/>
                <w:sz w:val="24"/>
              </w:rPr>
              <w:t>pre-ramp-up-registrars</w:t>
            </w:r>
          </w:p>
        </w:tc>
        <w:tc>
          <w:tcPr>
            <w:tcW w:w="5598" w:type="dxa"/>
          </w:tcPr>
          <w:p w14:paraId="60EBF9E3" w14:textId="77777777" w:rsidR="00732B8B" w:rsidRDefault="00732B8B" w:rsidP="000F0A7F">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732B8B" w14:paraId="5BF54F67" w14:textId="77777777" w:rsidTr="000F0A7F">
        <w:trPr>
          <w:cantSplit/>
        </w:trPr>
        <w:tc>
          <w:tcPr>
            <w:tcW w:w="1188" w:type="dxa"/>
          </w:tcPr>
          <w:p w14:paraId="0BCEF3BB" w14:textId="77777777" w:rsidR="00732B8B" w:rsidRDefault="00732B8B" w:rsidP="000F0A7F">
            <w:pPr>
              <w:spacing w:before="40" w:after="40"/>
              <w:jc w:val="center"/>
              <w:rPr>
                <w:rFonts w:asciiTheme="majorHAnsi" w:hAnsiTheme="majorHAnsi"/>
                <w:sz w:val="24"/>
              </w:rPr>
            </w:pPr>
            <w:r>
              <w:rPr>
                <w:rFonts w:asciiTheme="majorHAnsi" w:hAnsiTheme="majorHAnsi"/>
                <w:sz w:val="24"/>
              </w:rPr>
              <w:t>04</w:t>
            </w:r>
          </w:p>
        </w:tc>
        <w:tc>
          <w:tcPr>
            <w:tcW w:w="2790" w:type="dxa"/>
          </w:tcPr>
          <w:p w14:paraId="1D68F612" w14:textId="77777777" w:rsidR="00732B8B" w:rsidRDefault="00732B8B" w:rsidP="000F0A7F">
            <w:pPr>
              <w:spacing w:before="40" w:after="40"/>
              <w:rPr>
                <w:rFonts w:asciiTheme="majorHAnsi" w:hAnsiTheme="majorHAnsi"/>
                <w:sz w:val="24"/>
              </w:rPr>
            </w:pPr>
            <w:r>
              <w:rPr>
                <w:rFonts w:asciiTheme="majorHAnsi" w:hAnsiTheme="majorHAnsi"/>
                <w:sz w:val="24"/>
              </w:rPr>
              <w:t>zfa-passwords</w:t>
            </w:r>
          </w:p>
        </w:tc>
        <w:tc>
          <w:tcPr>
            <w:tcW w:w="5598" w:type="dxa"/>
          </w:tcPr>
          <w:p w14:paraId="5EB4DFA9" w14:textId="77777777" w:rsidR="00732B8B" w:rsidRDefault="00732B8B" w:rsidP="000F0A7F">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732B8B" w14:paraId="64C9AD0E" w14:textId="77777777" w:rsidTr="000F0A7F">
        <w:trPr>
          <w:cantSplit/>
        </w:trPr>
        <w:tc>
          <w:tcPr>
            <w:tcW w:w="1188" w:type="dxa"/>
          </w:tcPr>
          <w:p w14:paraId="6CF409AB" w14:textId="77777777" w:rsidR="00732B8B" w:rsidRDefault="00732B8B" w:rsidP="000F0A7F">
            <w:pPr>
              <w:spacing w:before="40" w:after="40"/>
              <w:jc w:val="center"/>
              <w:rPr>
                <w:rFonts w:asciiTheme="majorHAnsi" w:hAnsiTheme="majorHAnsi"/>
                <w:sz w:val="24"/>
              </w:rPr>
            </w:pPr>
            <w:r>
              <w:rPr>
                <w:rFonts w:asciiTheme="majorHAnsi" w:hAnsiTheme="majorHAnsi"/>
                <w:sz w:val="24"/>
              </w:rPr>
              <w:t>05</w:t>
            </w:r>
          </w:p>
        </w:tc>
        <w:tc>
          <w:tcPr>
            <w:tcW w:w="2790" w:type="dxa"/>
          </w:tcPr>
          <w:p w14:paraId="6923CA7F" w14:textId="77777777" w:rsidR="00732B8B" w:rsidRDefault="00732B8B" w:rsidP="000F0A7F">
            <w:pPr>
              <w:spacing w:before="40" w:after="40"/>
              <w:rPr>
                <w:rFonts w:asciiTheme="majorHAnsi" w:hAnsiTheme="majorHAnsi"/>
                <w:sz w:val="24"/>
              </w:rPr>
            </w:pPr>
            <w:r>
              <w:rPr>
                <w:rFonts w:asciiTheme="majorHAnsi" w:hAnsiTheme="majorHAnsi"/>
                <w:sz w:val="24"/>
              </w:rPr>
              <w:t>whois-43-queries</w:t>
            </w:r>
          </w:p>
        </w:tc>
        <w:tc>
          <w:tcPr>
            <w:tcW w:w="5598" w:type="dxa"/>
          </w:tcPr>
          <w:p w14:paraId="1D1C6133" w14:textId="77777777" w:rsidR="00732B8B" w:rsidRDefault="00732B8B" w:rsidP="000F0A7F">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732B8B" w14:paraId="0C2868F7" w14:textId="77777777" w:rsidTr="000F0A7F">
        <w:trPr>
          <w:cantSplit/>
        </w:trPr>
        <w:tc>
          <w:tcPr>
            <w:tcW w:w="1188" w:type="dxa"/>
          </w:tcPr>
          <w:p w14:paraId="2800CF86" w14:textId="77777777" w:rsidR="00732B8B" w:rsidRDefault="00732B8B" w:rsidP="000F0A7F">
            <w:pPr>
              <w:spacing w:before="40" w:after="40"/>
              <w:jc w:val="center"/>
              <w:rPr>
                <w:rFonts w:asciiTheme="majorHAnsi" w:hAnsiTheme="majorHAnsi"/>
                <w:sz w:val="24"/>
              </w:rPr>
            </w:pPr>
            <w:r>
              <w:rPr>
                <w:rFonts w:asciiTheme="majorHAnsi" w:hAnsiTheme="majorHAnsi"/>
                <w:sz w:val="24"/>
              </w:rPr>
              <w:t>06</w:t>
            </w:r>
          </w:p>
        </w:tc>
        <w:tc>
          <w:tcPr>
            <w:tcW w:w="2790" w:type="dxa"/>
          </w:tcPr>
          <w:p w14:paraId="42260E90" w14:textId="77777777" w:rsidR="00732B8B" w:rsidRDefault="00732B8B" w:rsidP="000F0A7F">
            <w:pPr>
              <w:spacing w:before="40" w:after="40"/>
              <w:rPr>
                <w:rFonts w:asciiTheme="majorHAnsi" w:hAnsiTheme="majorHAnsi"/>
                <w:sz w:val="24"/>
              </w:rPr>
            </w:pPr>
            <w:r>
              <w:rPr>
                <w:rFonts w:asciiTheme="majorHAnsi" w:hAnsiTheme="majorHAnsi"/>
                <w:sz w:val="24"/>
              </w:rPr>
              <w:t>web-whois-queries</w:t>
            </w:r>
          </w:p>
        </w:tc>
        <w:tc>
          <w:tcPr>
            <w:tcW w:w="5598" w:type="dxa"/>
          </w:tcPr>
          <w:p w14:paraId="49097DB5" w14:textId="77777777" w:rsidR="00732B8B" w:rsidRDefault="00732B8B" w:rsidP="000F0A7F">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732B8B" w14:paraId="5F5F7728" w14:textId="77777777" w:rsidTr="000F0A7F">
        <w:trPr>
          <w:cantSplit/>
        </w:trPr>
        <w:tc>
          <w:tcPr>
            <w:tcW w:w="1188" w:type="dxa"/>
          </w:tcPr>
          <w:p w14:paraId="054F87E7" w14:textId="77777777" w:rsidR="00732B8B" w:rsidRDefault="00732B8B" w:rsidP="000F0A7F">
            <w:pPr>
              <w:spacing w:before="40" w:after="40"/>
              <w:jc w:val="center"/>
              <w:rPr>
                <w:rFonts w:asciiTheme="majorHAnsi" w:hAnsiTheme="majorHAnsi"/>
                <w:sz w:val="24"/>
              </w:rPr>
            </w:pPr>
            <w:r>
              <w:rPr>
                <w:rFonts w:asciiTheme="majorHAnsi" w:hAnsiTheme="majorHAnsi"/>
                <w:sz w:val="24"/>
              </w:rPr>
              <w:t>07</w:t>
            </w:r>
          </w:p>
        </w:tc>
        <w:tc>
          <w:tcPr>
            <w:tcW w:w="2790" w:type="dxa"/>
          </w:tcPr>
          <w:p w14:paraId="571D56EC" w14:textId="77777777" w:rsidR="00732B8B" w:rsidRDefault="00732B8B" w:rsidP="000F0A7F">
            <w:pPr>
              <w:spacing w:before="40" w:after="40"/>
              <w:rPr>
                <w:rFonts w:asciiTheme="majorHAnsi" w:hAnsiTheme="majorHAnsi"/>
                <w:sz w:val="24"/>
              </w:rPr>
            </w:pPr>
            <w:r>
              <w:rPr>
                <w:rFonts w:asciiTheme="majorHAnsi" w:hAnsiTheme="majorHAnsi"/>
                <w:sz w:val="24"/>
              </w:rPr>
              <w:t>searchable-whois-queries</w:t>
            </w:r>
          </w:p>
        </w:tc>
        <w:tc>
          <w:tcPr>
            <w:tcW w:w="5598" w:type="dxa"/>
          </w:tcPr>
          <w:p w14:paraId="1B9C89CE" w14:textId="77777777" w:rsidR="00732B8B" w:rsidRDefault="00732B8B" w:rsidP="000F0A7F">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732B8B" w14:paraId="6C571293" w14:textId="77777777" w:rsidTr="000F0A7F">
        <w:trPr>
          <w:cantSplit/>
        </w:trPr>
        <w:tc>
          <w:tcPr>
            <w:tcW w:w="1188" w:type="dxa"/>
          </w:tcPr>
          <w:p w14:paraId="6C6B12C5" w14:textId="77777777" w:rsidR="00732B8B" w:rsidRDefault="00732B8B" w:rsidP="000F0A7F">
            <w:pPr>
              <w:spacing w:before="40" w:after="40"/>
              <w:jc w:val="center"/>
              <w:rPr>
                <w:rFonts w:asciiTheme="majorHAnsi" w:hAnsiTheme="majorHAnsi"/>
                <w:sz w:val="24"/>
              </w:rPr>
            </w:pPr>
            <w:r>
              <w:rPr>
                <w:rFonts w:asciiTheme="majorHAnsi" w:hAnsiTheme="majorHAnsi"/>
                <w:sz w:val="24"/>
              </w:rPr>
              <w:t>08</w:t>
            </w:r>
          </w:p>
        </w:tc>
        <w:tc>
          <w:tcPr>
            <w:tcW w:w="2790" w:type="dxa"/>
          </w:tcPr>
          <w:p w14:paraId="62BBF637" w14:textId="77777777" w:rsidR="00732B8B" w:rsidRDefault="00732B8B" w:rsidP="000F0A7F">
            <w:pPr>
              <w:spacing w:before="40" w:after="40"/>
              <w:rPr>
                <w:rFonts w:asciiTheme="majorHAnsi" w:hAnsiTheme="majorHAnsi"/>
                <w:sz w:val="24"/>
              </w:rPr>
            </w:pPr>
            <w:r>
              <w:rPr>
                <w:rFonts w:asciiTheme="majorHAnsi" w:hAnsiTheme="majorHAnsi"/>
                <w:sz w:val="24"/>
              </w:rPr>
              <w:t>dns-udp-queries-received</w:t>
            </w:r>
          </w:p>
        </w:tc>
        <w:tc>
          <w:tcPr>
            <w:tcW w:w="5598" w:type="dxa"/>
          </w:tcPr>
          <w:p w14:paraId="5FE1967D" w14:textId="77777777" w:rsidR="00732B8B" w:rsidRDefault="00732B8B" w:rsidP="000F0A7F">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732B8B" w14:paraId="56C89D84" w14:textId="77777777" w:rsidTr="000F0A7F">
        <w:trPr>
          <w:cantSplit/>
        </w:trPr>
        <w:tc>
          <w:tcPr>
            <w:tcW w:w="1188" w:type="dxa"/>
          </w:tcPr>
          <w:p w14:paraId="63707115" w14:textId="77777777" w:rsidR="00732B8B" w:rsidRDefault="00732B8B" w:rsidP="000F0A7F">
            <w:pPr>
              <w:spacing w:before="40" w:after="40"/>
              <w:jc w:val="center"/>
              <w:rPr>
                <w:rFonts w:asciiTheme="majorHAnsi" w:hAnsiTheme="majorHAnsi"/>
                <w:sz w:val="24"/>
              </w:rPr>
            </w:pPr>
            <w:r>
              <w:rPr>
                <w:rFonts w:asciiTheme="majorHAnsi" w:hAnsiTheme="majorHAnsi"/>
                <w:sz w:val="24"/>
              </w:rPr>
              <w:t>09</w:t>
            </w:r>
          </w:p>
        </w:tc>
        <w:tc>
          <w:tcPr>
            <w:tcW w:w="2790" w:type="dxa"/>
          </w:tcPr>
          <w:p w14:paraId="6BAF312E" w14:textId="77777777" w:rsidR="00732B8B" w:rsidRDefault="00732B8B" w:rsidP="000F0A7F">
            <w:pPr>
              <w:spacing w:before="40" w:after="40"/>
              <w:rPr>
                <w:rFonts w:asciiTheme="majorHAnsi" w:hAnsiTheme="majorHAnsi"/>
                <w:sz w:val="24"/>
              </w:rPr>
            </w:pPr>
            <w:r>
              <w:rPr>
                <w:rFonts w:asciiTheme="majorHAnsi" w:hAnsiTheme="majorHAnsi"/>
                <w:sz w:val="24"/>
              </w:rPr>
              <w:t>dns-udp-queries-responded</w:t>
            </w:r>
          </w:p>
        </w:tc>
        <w:tc>
          <w:tcPr>
            <w:tcW w:w="5598" w:type="dxa"/>
          </w:tcPr>
          <w:p w14:paraId="3AFEA9E6" w14:textId="77777777" w:rsidR="00732B8B" w:rsidRDefault="00732B8B" w:rsidP="000F0A7F">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732B8B" w14:paraId="1A1C8BA7" w14:textId="77777777" w:rsidTr="000F0A7F">
        <w:trPr>
          <w:cantSplit/>
        </w:trPr>
        <w:tc>
          <w:tcPr>
            <w:tcW w:w="1188" w:type="dxa"/>
          </w:tcPr>
          <w:p w14:paraId="694FBD4C" w14:textId="77777777" w:rsidR="00732B8B" w:rsidRDefault="00732B8B" w:rsidP="000F0A7F">
            <w:pPr>
              <w:spacing w:before="40" w:after="40"/>
              <w:jc w:val="center"/>
              <w:rPr>
                <w:rFonts w:asciiTheme="majorHAnsi" w:hAnsiTheme="majorHAnsi"/>
                <w:sz w:val="24"/>
              </w:rPr>
            </w:pPr>
            <w:r>
              <w:rPr>
                <w:rFonts w:asciiTheme="majorHAnsi" w:hAnsiTheme="majorHAnsi"/>
                <w:sz w:val="24"/>
              </w:rPr>
              <w:t>10</w:t>
            </w:r>
          </w:p>
        </w:tc>
        <w:tc>
          <w:tcPr>
            <w:tcW w:w="2790" w:type="dxa"/>
          </w:tcPr>
          <w:p w14:paraId="331DFF7A" w14:textId="77777777" w:rsidR="00732B8B" w:rsidRDefault="00732B8B" w:rsidP="000F0A7F">
            <w:pPr>
              <w:spacing w:before="40" w:after="40"/>
              <w:rPr>
                <w:rFonts w:asciiTheme="majorHAnsi" w:hAnsiTheme="majorHAnsi"/>
                <w:sz w:val="24"/>
              </w:rPr>
            </w:pPr>
            <w:r>
              <w:rPr>
                <w:rFonts w:asciiTheme="majorHAnsi" w:hAnsiTheme="majorHAnsi"/>
                <w:sz w:val="24"/>
              </w:rPr>
              <w:t>dns-tcp-queries-received</w:t>
            </w:r>
          </w:p>
        </w:tc>
        <w:tc>
          <w:tcPr>
            <w:tcW w:w="5598" w:type="dxa"/>
          </w:tcPr>
          <w:p w14:paraId="20DEB042" w14:textId="77777777" w:rsidR="00732B8B" w:rsidRDefault="00732B8B" w:rsidP="000F0A7F">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732B8B" w14:paraId="67CDAD10" w14:textId="77777777" w:rsidTr="000F0A7F">
        <w:trPr>
          <w:cantSplit/>
        </w:trPr>
        <w:tc>
          <w:tcPr>
            <w:tcW w:w="1188" w:type="dxa"/>
          </w:tcPr>
          <w:p w14:paraId="54263792" w14:textId="77777777" w:rsidR="00732B8B" w:rsidRDefault="00732B8B" w:rsidP="000F0A7F">
            <w:pPr>
              <w:spacing w:before="40" w:after="40"/>
              <w:jc w:val="center"/>
              <w:rPr>
                <w:rFonts w:asciiTheme="majorHAnsi" w:hAnsiTheme="majorHAnsi"/>
                <w:sz w:val="24"/>
              </w:rPr>
            </w:pPr>
            <w:r>
              <w:rPr>
                <w:rFonts w:asciiTheme="majorHAnsi" w:hAnsiTheme="majorHAnsi"/>
                <w:sz w:val="24"/>
              </w:rPr>
              <w:t>11</w:t>
            </w:r>
          </w:p>
        </w:tc>
        <w:tc>
          <w:tcPr>
            <w:tcW w:w="2790" w:type="dxa"/>
          </w:tcPr>
          <w:p w14:paraId="592EB4D4" w14:textId="77777777" w:rsidR="00732B8B" w:rsidRDefault="00732B8B" w:rsidP="000F0A7F">
            <w:pPr>
              <w:spacing w:before="40" w:after="40"/>
              <w:rPr>
                <w:rFonts w:asciiTheme="majorHAnsi" w:hAnsiTheme="majorHAnsi"/>
                <w:sz w:val="24"/>
              </w:rPr>
            </w:pPr>
            <w:r>
              <w:rPr>
                <w:rFonts w:asciiTheme="majorHAnsi" w:hAnsiTheme="majorHAnsi"/>
                <w:sz w:val="24"/>
              </w:rPr>
              <w:t>dns-tcp-queries-responded</w:t>
            </w:r>
          </w:p>
        </w:tc>
        <w:tc>
          <w:tcPr>
            <w:tcW w:w="5598" w:type="dxa"/>
          </w:tcPr>
          <w:p w14:paraId="6FDC0C38" w14:textId="77777777" w:rsidR="00732B8B" w:rsidRDefault="00732B8B" w:rsidP="000F0A7F">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732B8B" w14:paraId="67386942" w14:textId="77777777" w:rsidTr="000F0A7F">
        <w:trPr>
          <w:cantSplit/>
        </w:trPr>
        <w:tc>
          <w:tcPr>
            <w:tcW w:w="1188" w:type="dxa"/>
          </w:tcPr>
          <w:p w14:paraId="58752E3B" w14:textId="77777777" w:rsidR="00732B8B" w:rsidRDefault="00732B8B" w:rsidP="000F0A7F">
            <w:pPr>
              <w:spacing w:before="40" w:after="40"/>
              <w:jc w:val="center"/>
              <w:rPr>
                <w:rFonts w:asciiTheme="majorHAnsi" w:hAnsiTheme="majorHAnsi"/>
                <w:sz w:val="24"/>
              </w:rPr>
            </w:pPr>
            <w:r>
              <w:rPr>
                <w:rFonts w:asciiTheme="majorHAnsi" w:hAnsiTheme="majorHAnsi"/>
                <w:sz w:val="24"/>
              </w:rPr>
              <w:t>12</w:t>
            </w:r>
          </w:p>
        </w:tc>
        <w:tc>
          <w:tcPr>
            <w:tcW w:w="2790" w:type="dxa"/>
          </w:tcPr>
          <w:p w14:paraId="227B6B19" w14:textId="77777777" w:rsidR="00732B8B" w:rsidRDefault="00732B8B" w:rsidP="000F0A7F">
            <w:pPr>
              <w:spacing w:before="40" w:after="40"/>
              <w:rPr>
                <w:rFonts w:asciiTheme="majorHAnsi" w:hAnsiTheme="majorHAnsi"/>
                <w:sz w:val="24"/>
              </w:rPr>
            </w:pPr>
            <w:r>
              <w:rPr>
                <w:rFonts w:asciiTheme="majorHAnsi" w:hAnsiTheme="majorHAnsi"/>
                <w:sz w:val="24"/>
              </w:rPr>
              <w:t>srs-dom-check</w:t>
            </w:r>
          </w:p>
        </w:tc>
        <w:tc>
          <w:tcPr>
            <w:tcW w:w="5598" w:type="dxa"/>
          </w:tcPr>
          <w:p w14:paraId="73C85381"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732B8B" w14:paraId="424F05B3" w14:textId="77777777" w:rsidTr="000F0A7F">
        <w:trPr>
          <w:cantSplit/>
        </w:trPr>
        <w:tc>
          <w:tcPr>
            <w:tcW w:w="1188" w:type="dxa"/>
          </w:tcPr>
          <w:p w14:paraId="7A2AEA4E" w14:textId="77777777" w:rsidR="00732B8B" w:rsidRDefault="00732B8B" w:rsidP="000F0A7F">
            <w:pPr>
              <w:spacing w:before="40" w:after="40"/>
              <w:jc w:val="center"/>
              <w:rPr>
                <w:rFonts w:asciiTheme="majorHAnsi" w:hAnsiTheme="majorHAnsi"/>
                <w:sz w:val="24"/>
              </w:rPr>
            </w:pPr>
            <w:r>
              <w:rPr>
                <w:rFonts w:asciiTheme="majorHAnsi" w:hAnsiTheme="majorHAnsi"/>
                <w:sz w:val="24"/>
              </w:rPr>
              <w:t>13</w:t>
            </w:r>
          </w:p>
        </w:tc>
        <w:tc>
          <w:tcPr>
            <w:tcW w:w="2790" w:type="dxa"/>
          </w:tcPr>
          <w:p w14:paraId="5B6BB0AA" w14:textId="77777777" w:rsidR="00732B8B" w:rsidRDefault="00732B8B" w:rsidP="000F0A7F">
            <w:pPr>
              <w:spacing w:before="40" w:after="40"/>
              <w:rPr>
                <w:rFonts w:asciiTheme="majorHAnsi" w:hAnsiTheme="majorHAnsi"/>
                <w:sz w:val="24"/>
              </w:rPr>
            </w:pPr>
            <w:r>
              <w:rPr>
                <w:rFonts w:asciiTheme="majorHAnsi" w:hAnsiTheme="majorHAnsi"/>
                <w:sz w:val="24"/>
              </w:rPr>
              <w:t>srs-dom-create</w:t>
            </w:r>
          </w:p>
        </w:tc>
        <w:tc>
          <w:tcPr>
            <w:tcW w:w="5598" w:type="dxa"/>
          </w:tcPr>
          <w:p w14:paraId="4D654D30"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732B8B" w14:paraId="5FDF59BF" w14:textId="77777777" w:rsidTr="000F0A7F">
        <w:trPr>
          <w:cantSplit/>
        </w:trPr>
        <w:tc>
          <w:tcPr>
            <w:tcW w:w="1188" w:type="dxa"/>
          </w:tcPr>
          <w:p w14:paraId="6C9A8701" w14:textId="77777777" w:rsidR="00732B8B" w:rsidRDefault="00732B8B" w:rsidP="000F0A7F">
            <w:pPr>
              <w:spacing w:before="40" w:after="40"/>
              <w:jc w:val="center"/>
              <w:rPr>
                <w:rFonts w:asciiTheme="majorHAnsi" w:hAnsiTheme="majorHAnsi"/>
                <w:sz w:val="24"/>
              </w:rPr>
            </w:pPr>
            <w:r>
              <w:rPr>
                <w:rFonts w:asciiTheme="majorHAnsi" w:hAnsiTheme="majorHAnsi"/>
                <w:sz w:val="24"/>
              </w:rPr>
              <w:t>14</w:t>
            </w:r>
          </w:p>
        </w:tc>
        <w:tc>
          <w:tcPr>
            <w:tcW w:w="2790" w:type="dxa"/>
          </w:tcPr>
          <w:p w14:paraId="7F3A2F8A" w14:textId="77777777" w:rsidR="00732B8B" w:rsidRDefault="00732B8B" w:rsidP="000F0A7F">
            <w:pPr>
              <w:spacing w:before="40" w:after="40"/>
              <w:rPr>
                <w:rFonts w:asciiTheme="majorHAnsi" w:hAnsiTheme="majorHAnsi"/>
                <w:sz w:val="24"/>
              </w:rPr>
            </w:pPr>
            <w:r>
              <w:rPr>
                <w:rFonts w:asciiTheme="majorHAnsi" w:hAnsiTheme="majorHAnsi"/>
                <w:sz w:val="24"/>
              </w:rPr>
              <w:t>srs-dom-delete</w:t>
            </w:r>
          </w:p>
        </w:tc>
        <w:tc>
          <w:tcPr>
            <w:tcW w:w="5598" w:type="dxa"/>
          </w:tcPr>
          <w:p w14:paraId="763EBCD6"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732B8B" w14:paraId="3BD992CF" w14:textId="77777777" w:rsidTr="000F0A7F">
        <w:trPr>
          <w:cantSplit/>
        </w:trPr>
        <w:tc>
          <w:tcPr>
            <w:tcW w:w="1188" w:type="dxa"/>
          </w:tcPr>
          <w:p w14:paraId="1682E5E8" w14:textId="77777777" w:rsidR="00732B8B" w:rsidRDefault="00732B8B" w:rsidP="000F0A7F">
            <w:pPr>
              <w:spacing w:before="40" w:after="40"/>
              <w:jc w:val="center"/>
              <w:rPr>
                <w:rFonts w:asciiTheme="majorHAnsi" w:hAnsiTheme="majorHAnsi"/>
                <w:sz w:val="24"/>
              </w:rPr>
            </w:pPr>
            <w:r>
              <w:rPr>
                <w:rFonts w:asciiTheme="majorHAnsi" w:hAnsiTheme="majorHAnsi"/>
                <w:sz w:val="24"/>
              </w:rPr>
              <w:t>15</w:t>
            </w:r>
          </w:p>
        </w:tc>
        <w:tc>
          <w:tcPr>
            <w:tcW w:w="2790" w:type="dxa"/>
          </w:tcPr>
          <w:p w14:paraId="36BAAFE0" w14:textId="77777777" w:rsidR="00732B8B" w:rsidRDefault="00732B8B" w:rsidP="000F0A7F">
            <w:pPr>
              <w:spacing w:before="40" w:after="40"/>
              <w:rPr>
                <w:rFonts w:asciiTheme="majorHAnsi" w:hAnsiTheme="majorHAnsi"/>
                <w:sz w:val="24"/>
              </w:rPr>
            </w:pPr>
            <w:r>
              <w:rPr>
                <w:rFonts w:asciiTheme="majorHAnsi" w:hAnsiTheme="majorHAnsi"/>
                <w:sz w:val="24"/>
              </w:rPr>
              <w:t>srs-dom-info</w:t>
            </w:r>
          </w:p>
        </w:tc>
        <w:tc>
          <w:tcPr>
            <w:tcW w:w="5598" w:type="dxa"/>
          </w:tcPr>
          <w:p w14:paraId="32F9FFDD"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732B8B" w14:paraId="1EA871DE" w14:textId="77777777" w:rsidTr="000F0A7F">
        <w:trPr>
          <w:cantSplit/>
        </w:trPr>
        <w:tc>
          <w:tcPr>
            <w:tcW w:w="1188" w:type="dxa"/>
          </w:tcPr>
          <w:p w14:paraId="24E1DAA7" w14:textId="77777777" w:rsidR="00732B8B" w:rsidRDefault="00732B8B" w:rsidP="000F0A7F">
            <w:pPr>
              <w:spacing w:before="40" w:after="40"/>
              <w:jc w:val="center"/>
              <w:rPr>
                <w:rFonts w:asciiTheme="majorHAnsi" w:hAnsiTheme="majorHAnsi"/>
                <w:sz w:val="24"/>
              </w:rPr>
            </w:pPr>
            <w:r>
              <w:rPr>
                <w:rFonts w:asciiTheme="majorHAnsi" w:hAnsiTheme="majorHAnsi"/>
                <w:sz w:val="24"/>
              </w:rPr>
              <w:t>16</w:t>
            </w:r>
          </w:p>
        </w:tc>
        <w:tc>
          <w:tcPr>
            <w:tcW w:w="2790" w:type="dxa"/>
          </w:tcPr>
          <w:p w14:paraId="078E0F24" w14:textId="77777777" w:rsidR="00732B8B" w:rsidRDefault="00732B8B" w:rsidP="000F0A7F">
            <w:pPr>
              <w:spacing w:before="40" w:after="40"/>
              <w:rPr>
                <w:rFonts w:asciiTheme="majorHAnsi" w:hAnsiTheme="majorHAnsi"/>
                <w:sz w:val="24"/>
              </w:rPr>
            </w:pPr>
            <w:r>
              <w:rPr>
                <w:rFonts w:asciiTheme="majorHAnsi" w:hAnsiTheme="majorHAnsi"/>
                <w:sz w:val="24"/>
              </w:rPr>
              <w:t>srs-dom-renew</w:t>
            </w:r>
          </w:p>
        </w:tc>
        <w:tc>
          <w:tcPr>
            <w:tcW w:w="5598" w:type="dxa"/>
          </w:tcPr>
          <w:p w14:paraId="6FE77CB7"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732B8B" w14:paraId="6AA0AFFD" w14:textId="77777777" w:rsidTr="000F0A7F">
        <w:trPr>
          <w:cantSplit/>
        </w:trPr>
        <w:tc>
          <w:tcPr>
            <w:tcW w:w="1188" w:type="dxa"/>
          </w:tcPr>
          <w:p w14:paraId="3F250F04"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17</w:t>
            </w:r>
          </w:p>
        </w:tc>
        <w:tc>
          <w:tcPr>
            <w:tcW w:w="2790" w:type="dxa"/>
          </w:tcPr>
          <w:p w14:paraId="0BBDDD3B" w14:textId="77777777" w:rsidR="00732B8B" w:rsidRDefault="00732B8B" w:rsidP="000F0A7F">
            <w:pPr>
              <w:spacing w:before="40" w:after="40"/>
              <w:rPr>
                <w:rFonts w:asciiTheme="majorHAnsi" w:hAnsiTheme="majorHAnsi"/>
                <w:sz w:val="24"/>
              </w:rPr>
            </w:pPr>
            <w:r>
              <w:rPr>
                <w:rFonts w:asciiTheme="majorHAnsi" w:hAnsiTheme="majorHAnsi"/>
                <w:sz w:val="24"/>
              </w:rPr>
              <w:t>srs-dom-rgp-restore-report</w:t>
            </w:r>
          </w:p>
        </w:tc>
        <w:tc>
          <w:tcPr>
            <w:tcW w:w="5598" w:type="dxa"/>
          </w:tcPr>
          <w:p w14:paraId="0DDCCC92"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732B8B" w14:paraId="58A3A2F4" w14:textId="77777777" w:rsidTr="000F0A7F">
        <w:trPr>
          <w:cantSplit/>
        </w:trPr>
        <w:tc>
          <w:tcPr>
            <w:tcW w:w="1188" w:type="dxa"/>
          </w:tcPr>
          <w:p w14:paraId="318C6A88" w14:textId="77777777" w:rsidR="00732B8B" w:rsidRDefault="00732B8B" w:rsidP="000F0A7F">
            <w:pPr>
              <w:spacing w:before="40" w:after="40"/>
              <w:jc w:val="center"/>
              <w:rPr>
                <w:rFonts w:asciiTheme="majorHAnsi" w:hAnsiTheme="majorHAnsi"/>
                <w:sz w:val="24"/>
              </w:rPr>
            </w:pPr>
            <w:r>
              <w:rPr>
                <w:rFonts w:asciiTheme="majorHAnsi" w:hAnsiTheme="majorHAnsi"/>
                <w:sz w:val="24"/>
              </w:rPr>
              <w:t>18</w:t>
            </w:r>
          </w:p>
        </w:tc>
        <w:tc>
          <w:tcPr>
            <w:tcW w:w="2790" w:type="dxa"/>
          </w:tcPr>
          <w:p w14:paraId="72DFB347" w14:textId="77777777" w:rsidR="00732B8B" w:rsidRDefault="00732B8B" w:rsidP="000F0A7F">
            <w:pPr>
              <w:spacing w:before="40" w:after="40"/>
              <w:rPr>
                <w:rFonts w:asciiTheme="majorHAnsi" w:hAnsiTheme="majorHAnsi"/>
                <w:sz w:val="24"/>
              </w:rPr>
            </w:pPr>
            <w:r>
              <w:rPr>
                <w:rFonts w:asciiTheme="majorHAnsi" w:hAnsiTheme="majorHAnsi"/>
                <w:sz w:val="24"/>
              </w:rPr>
              <w:t>srs-dom-rgp-restore-request</w:t>
            </w:r>
          </w:p>
        </w:tc>
        <w:tc>
          <w:tcPr>
            <w:tcW w:w="5598" w:type="dxa"/>
          </w:tcPr>
          <w:p w14:paraId="0AED9CC3"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732B8B" w14:paraId="4803B639" w14:textId="77777777" w:rsidTr="000F0A7F">
        <w:trPr>
          <w:cantSplit/>
        </w:trPr>
        <w:tc>
          <w:tcPr>
            <w:tcW w:w="1188" w:type="dxa"/>
          </w:tcPr>
          <w:p w14:paraId="18AF5ABC" w14:textId="77777777" w:rsidR="00732B8B" w:rsidRDefault="00732B8B" w:rsidP="000F0A7F">
            <w:pPr>
              <w:spacing w:before="40" w:after="40"/>
              <w:jc w:val="center"/>
              <w:rPr>
                <w:rFonts w:asciiTheme="majorHAnsi" w:hAnsiTheme="majorHAnsi"/>
                <w:sz w:val="24"/>
              </w:rPr>
            </w:pPr>
            <w:r>
              <w:rPr>
                <w:rFonts w:asciiTheme="majorHAnsi" w:hAnsiTheme="majorHAnsi"/>
                <w:sz w:val="24"/>
              </w:rPr>
              <w:t>19</w:t>
            </w:r>
          </w:p>
        </w:tc>
        <w:tc>
          <w:tcPr>
            <w:tcW w:w="2790" w:type="dxa"/>
          </w:tcPr>
          <w:p w14:paraId="1A38ADF3" w14:textId="77777777" w:rsidR="00732B8B" w:rsidRDefault="00732B8B" w:rsidP="000F0A7F">
            <w:pPr>
              <w:spacing w:before="40" w:after="40"/>
              <w:rPr>
                <w:rFonts w:asciiTheme="majorHAnsi" w:hAnsiTheme="majorHAnsi"/>
                <w:sz w:val="24"/>
              </w:rPr>
            </w:pPr>
            <w:r>
              <w:rPr>
                <w:rFonts w:asciiTheme="majorHAnsi" w:hAnsiTheme="majorHAnsi"/>
                <w:sz w:val="24"/>
              </w:rPr>
              <w:t>srs-dom-transfer-approve</w:t>
            </w:r>
          </w:p>
        </w:tc>
        <w:tc>
          <w:tcPr>
            <w:tcW w:w="5598" w:type="dxa"/>
          </w:tcPr>
          <w:p w14:paraId="0B75F9FB"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732B8B" w14:paraId="7C225EA7" w14:textId="77777777" w:rsidTr="000F0A7F">
        <w:trPr>
          <w:cantSplit/>
        </w:trPr>
        <w:tc>
          <w:tcPr>
            <w:tcW w:w="1188" w:type="dxa"/>
          </w:tcPr>
          <w:p w14:paraId="517290B5" w14:textId="77777777" w:rsidR="00732B8B" w:rsidRDefault="00732B8B" w:rsidP="000F0A7F">
            <w:pPr>
              <w:spacing w:before="40" w:after="40"/>
              <w:jc w:val="center"/>
              <w:rPr>
                <w:rFonts w:asciiTheme="majorHAnsi" w:hAnsiTheme="majorHAnsi"/>
                <w:sz w:val="24"/>
              </w:rPr>
            </w:pPr>
            <w:r>
              <w:rPr>
                <w:rFonts w:asciiTheme="majorHAnsi" w:hAnsiTheme="majorHAnsi"/>
                <w:sz w:val="24"/>
              </w:rPr>
              <w:t>20</w:t>
            </w:r>
          </w:p>
        </w:tc>
        <w:tc>
          <w:tcPr>
            <w:tcW w:w="2790" w:type="dxa"/>
          </w:tcPr>
          <w:p w14:paraId="33264E17" w14:textId="77777777" w:rsidR="00732B8B" w:rsidRDefault="00732B8B" w:rsidP="000F0A7F">
            <w:pPr>
              <w:spacing w:before="40" w:after="40"/>
              <w:rPr>
                <w:rFonts w:asciiTheme="majorHAnsi" w:hAnsiTheme="majorHAnsi"/>
                <w:sz w:val="24"/>
              </w:rPr>
            </w:pPr>
            <w:r>
              <w:rPr>
                <w:rFonts w:asciiTheme="majorHAnsi" w:hAnsiTheme="majorHAnsi"/>
                <w:sz w:val="24"/>
              </w:rPr>
              <w:t>srs-dom-transfer-cancel</w:t>
            </w:r>
          </w:p>
        </w:tc>
        <w:tc>
          <w:tcPr>
            <w:tcW w:w="5598" w:type="dxa"/>
          </w:tcPr>
          <w:p w14:paraId="5F8E9621"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732B8B" w14:paraId="7B30C15A" w14:textId="77777777" w:rsidTr="000F0A7F">
        <w:trPr>
          <w:cantSplit/>
        </w:trPr>
        <w:tc>
          <w:tcPr>
            <w:tcW w:w="1188" w:type="dxa"/>
          </w:tcPr>
          <w:p w14:paraId="4D9637BC" w14:textId="77777777" w:rsidR="00732B8B" w:rsidRDefault="00732B8B" w:rsidP="000F0A7F">
            <w:pPr>
              <w:spacing w:before="40" w:after="40"/>
              <w:jc w:val="center"/>
              <w:rPr>
                <w:rFonts w:asciiTheme="majorHAnsi" w:hAnsiTheme="majorHAnsi"/>
                <w:sz w:val="24"/>
              </w:rPr>
            </w:pPr>
            <w:r>
              <w:rPr>
                <w:rFonts w:asciiTheme="majorHAnsi" w:hAnsiTheme="majorHAnsi"/>
                <w:sz w:val="24"/>
              </w:rPr>
              <w:t>21</w:t>
            </w:r>
          </w:p>
        </w:tc>
        <w:tc>
          <w:tcPr>
            <w:tcW w:w="2790" w:type="dxa"/>
          </w:tcPr>
          <w:p w14:paraId="16E505EF" w14:textId="77777777" w:rsidR="00732B8B" w:rsidRDefault="00732B8B" w:rsidP="000F0A7F">
            <w:pPr>
              <w:spacing w:before="40" w:after="40"/>
              <w:rPr>
                <w:rFonts w:asciiTheme="majorHAnsi" w:hAnsiTheme="majorHAnsi"/>
                <w:sz w:val="24"/>
              </w:rPr>
            </w:pPr>
            <w:r>
              <w:rPr>
                <w:rFonts w:asciiTheme="majorHAnsi" w:hAnsiTheme="majorHAnsi"/>
                <w:sz w:val="24"/>
              </w:rPr>
              <w:t>srs-dom-transfer-query</w:t>
            </w:r>
          </w:p>
        </w:tc>
        <w:tc>
          <w:tcPr>
            <w:tcW w:w="5598" w:type="dxa"/>
          </w:tcPr>
          <w:p w14:paraId="6B21651C"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732B8B" w14:paraId="2B0E58A5" w14:textId="77777777" w:rsidTr="000F0A7F">
        <w:trPr>
          <w:cantSplit/>
        </w:trPr>
        <w:tc>
          <w:tcPr>
            <w:tcW w:w="1188" w:type="dxa"/>
          </w:tcPr>
          <w:p w14:paraId="1876A657" w14:textId="77777777" w:rsidR="00732B8B" w:rsidRDefault="00732B8B" w:rsidP="000F0A7F">
            <w:pPr>
              <w:spacing w:before="40" w:after="40"/>
              <w:jc w:val="center"/>
              <w:rPr>
                <w:rFonts w:asciiTheme="majorHAnsi" w:hAnsiTheme="majorHAnsi"/>
                <w:sz w:val="24"/>
              </w:rPr>
            </w:pPr>
            <w:r>
              <w:rPr>
                <w:rFonts w:asciiTheme="majorHAnsi" w:hAnsiTheme="majorHAnsi"/>
                <w:sz w:val="24"/>
              </w:rPr>
              <w:t>22</w:t>
            </w:r>
          </w:p>
        </w:tc>
        <w:tc>
          <w:tcPr>
            <w:tcW w:w="2790" w:type="dxa"/>
          </w:tcPr>
          <w:p w14:paraId="1AD808D6" w14:textId="77777777" w:rsidR="00732B8B" w:rsidRDefault="00732B8B" w:rsidP="000F0A7F">
            <w:pPr>
              <w:spacing w:before="40" w:after="40"/>
              <w:rPr>
                <w:rFonts w:asciiTheme="majorHAnsi" w:hAnsiTheme="majorHAnsi"/>
                <w:sz w:val="24"/>
              </w:rPr>
            </w:pPr>
            <w:r>
              <w:rPr>
                <w:rFonts w:asciiTheme="majorHAnsi" w:hAnsiTheme="majorHAnsi"/>
                <w:sz w:val="24"/>
              </w:rPr>
              <w:t>srs-dom-transfer-reject</w:t>
            </w:r>
          </w:p>
        </w:tc>
        <w:tc>
          <w:tcPr>
            <w:tcW w:w="5598" w:type="dxa"/>
          </w:tcPr>
          <w:p w14:paraId="6CD7BA2E"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732B8B" w14:paraId="68B3F8DD" w14:textId="77777777" w:rsidTr="000F0A7F">
        <w:trPr>
          <w:cantSplit/>
        </w:trPr>
        <w:tc>
          <w:tcPr>
            <w:tcW w:w="1188" w:type="dxa"/>
          </w:tcPr>
          <w:p w14:paraId="606B7500" w14:textId="77777777" w:rsidR="00732B8B" w:rsidRDefault="00732B8B" w:rsidP="000F0A7F">
            <w:pPr>
              <w:spacing w:before="40" w:after="40"/>
              <w:jc w:val="center"/>
              <w:rPr>
                <w:rFonts w:asciiTheme="majorHAnsi" w:hAnsiTheme="majorHAnsi"/>
                <w:sz w:val="24"/>
              </w:rPr>
            </w:pPr>
            <w:r>
              <w:rPr>
                <w:rFonts w:asciiTheme="majorHAnsi" w:hAnsiTheme="majorHAnsi"/>
                <w:sz w:val="24"/>
              </w:rPr>
              <w:t>23</w:t>
            </w:r>
          </w:p>
        </w:tc>
        <w:tc>
          <w:tcPr>
            <w:tcW w:w="2790" w:type="dxa"/>
          </w:tcPr>
          <w:p w14:paraId="157470A5" w14:textId="77777777" w:rsidR="00732B8B" w:rsidRDefault="00732B8B" w:rsidP="000F0A7F">
            <w:pPr>
              <w:spacing w:before="40" w:after="40"/>
              <w:rPr>
                <w:rFonts w:asciiTheme="majorHAnsi" w:hAnsiTheme="majorHAnsi"/>
                <w:sz w:val="24"/>
              </w:rPr>
            </w:pPr>
            <w:r>
              <w:rPr>
                <w:rFonts w:asciiTheme="majorHAnsi" w:hAnsiTheme="majorHAnsi"/>
                <w:sz w:val="24"/>
              </w:rPr>
              <w:t>srs-dom-transfer-request</w:t>
            </w:r>
          </w:p>
        </w:tc>
        <w:tc>
          <w:tcPr>
            <w:tcW w:w="5598" w:type="dxa"/>
          </w:tcPr>
          <w:p w14:paraId="2F123625"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732B8B" w14:paraId="3C480444" w14:textId="77777777" w:rsidTr="000F0A7F">
        <w:trPr>
          <w:cantSplit/>
        </w:trPr>
        <w:tc>
          <w:tcPr>
            <w:tcW w:w="1188" w:type="dxa"/>
          </w:tcPr>
          <w:p w14:paraId="5B5F24CE" w14:textId="77777777" w:rsidR="00732B8B" w:rsidRDefault="00732B8B" w:rsidP="000F0A7F">
            <w:pPr>
              <w:spacing w:before="40" w:after="40"/>
              <w:jc w:val="center"/>
              <w:rPr>
                <w:rFonts w:asciiTheme="majorHAnsi" w:hAnsiTheme="majorHAnsi"/>
                <w:sz w:val="24"/>
              </w:rPr>
            </w:pPr>
            <w:r>
              <w:rPr>
                <w:rFonts w:asciiTheme="majorHAnsi" w:hAnsiTheme="majorHAnsi"/>
                <w:sz w:val="24"/>
              </w:rPr>
              <w:t>24</w:t>
            </w:r>
          </w:p>
        </w:tc>
        <w:tc>
          <w:tcPr>
            <w:tcW w:w="2790" w:type="dxa"/>
          </w:tcPr>
          <w:p w14:paraId="6C13C99A" w14:textId="77777777" w:rsidR="00732B8B" w:rsidRDefault="00732B8B" w:rsidP="000F0A7F">
            <w:pPr>
              <w:spacing w:before="40" w:after="40"/>
              <w:rPr>
                <w:rFonts w:asciiTheme="majorHAnsi" w:hAnsiTheme="majorHAnsi"/>
                <w:sz w:val="24"/>
              </w:rPr>
            </w:pPr>
            <w:r>
              <w:rPr>
                <w:rFonts w:asciiTheme="majorHAnsi" w:hAnsiTheme="majorHAnsi"/>
                <w:sz w:val="24"/>
              </w:rPr>
              <w:t>srs-dom-update</w:t>
            </w:r>
          </w:p>
        </w:tc>
        <w:tc>
          <w:tcPr>
            <w:tcW w:w="5598" w:type="dxa"/>
          </w:tcPr>
          <w:p w14:paraId="4E29FFD2"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732B8B" w14:paraId="523DA62D" w14:textId="77777777" w:rsidTr="000F0A7F">
        <w:trPr>
          <w:cantSplit/>
        </w:trPr>
        <w:tc>
          <w:tcPr>
            <w:tcW w:w="1188" w:type="dxa"/>
          </w:tcPr>
          <w:p w14:paraId="31D86A8A" w14:textId="77777777" w:rsidR="00732B8B" w:rsidRDefault="00732B8B" w:rsidP="000F0A7F">
            <w:pPr>
              <w:spacing w:before="40" w:after="40"/>
              <w:jc w:val="center"/>
              <w:rPr>
                <w:rFonts w:asciiTheme="majorHAnsi" w:hAnsiTheme="majorHAnsi"/>
                <w:sz w:val="24"/>
              </w:rPr>
            </w:pPr>
            <w:r>
              <w:rPr>
                <w:rFonts w:asciiTheme="majorHAnsi" w:hAnsiTheme="majorHAnsi"/>
                <w:sz w:val="24"/>
              </w:rPr>
              <w:t>25</w:t>
            </w:r>
          </w:p>
        </w:tc>
        <w:tc>
          <w:tcPr>
            <w:tcW w:w="2790" w:type="dxa"/>
          </w:tcPr>
          <w:p w14:paraId="567BEEB2" w14:textId="77777777" w:rsidR="00732B8B" w:rsidRDefault="00732B8B" w:rsidP="000F0A7F">
            <w:pPr>
              <w:spacing w:before="40" w:after="40"/>
              <w:rPr>
                <w:rFonts w:asciiTheme="majorHAnsi" w:hAnsiTheme="majorHAnsi"/>
                <w:sz w:val="24"/>
              </w:rPr>
            </w:pPr>
            <w:r>
              <w:rPr>
                <w:rFonts w:asciiTheme="majorHAnsi" w:hAnsiTheme="majorHAnsi"/>
                <w:sz w:val="24"/>
              </w:rPr>
              <w:t>srs-host-check</w:t>
            </w:r>
          </w:p>
        </w:tc>
        <w:tc>
          <w:tcPr>
            <w:tcW w:w="5598" w:type="dxa"/>
          </w:tcPr>
          <w:p w14:paraId="6B811633"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732B8B" w14:paraId="0232698C" w14:textId="77777777" w:rsidTr="000F0A7F">
        <w:trPr>
          <w:cantSplit/>
        </w:trPr>
        <w:tc>
          <w:tcPr>
            <w:tcW w:w="1188" w:type="dxa"/>
          </w:tcPr>
          <w:p w14:paraId="221CEBBC" w14:textId="77777777" w:rsidR="00732B8B" w:rsidRDefault="00732B8B" w:rsidP="000F0A7F">
            <w:pPr>
              <w:spacing w:before="40" w:after="40"/>
              <w:jc w:val="center"/>
              <w:rPr>
                <w:rFonts w:asciiTheme="majorHAnsi" w:hAnsiTheme="majorHAnsi"/>
                <w:sz w:val="24"/>
              </w:rPr>
            </w:pPr>
            <w:r>
              <w:rPr>
                <w:rFonts w:asciiTheme="majorHAnsi" w:hAnsiTheme="majorHAnsi"/>
                <w:sz w:val="24"/>
              </w:rPr>
              <w:t>26</w:t>
            </w:r>
          </w:p>
        </w:tc>
        <w:tc>
          <w:tcPr>
            <w:tcW w:w="2790" w:type="dxa"/>
          </w:tcPr>
          <w:p w14:paraId="4A8C478A" w14:textId="77777777" w:rsidR="00732B8B" w:rsidRDefault="00732B8B" w:rsidP="000F0A7F">
            <w:pPr>
              <w:spacing w:before="40" w:after="40"/>
              <w:rPr>
                <w:rFonts w:asciiTheme="majorHAnsi" w:hAnsiTheme="majorHAnsi"/>
                <w:sz w:val="24"/>
              </w:rPr>
            </w:pPr>
            <w:r>
              <w:rPr>
                <w:rFonts w:asciiTheme="majorHAnsi" w:hAnsiTheme="majorHAnsi"/>
                <w:sz w:val="24"/>
              </w:rPr>
              <w:t>srs-host-create</w:t>
            </w:r>
          </w:p>
        </w:tc>
        <w:tc>
          <w:tcPr>
            <w:tcW w:w="5598" w:type="dxa"/>
          </w:tcPr>
          <w:p w14:paraId="02A15479"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732B8B" w14:paraId="436BE77E" w14:textId="77777777" w:rsidTr="000F0A7F">
        <w:trPr>
          <w:cantSplit/>
        </w:trPr>
        <w:tc>
          <w:tcPr>
            <w:tcW w:w="1188" w:type="dxa"/>
          </w:tcPr>
          <w:p w14:paraId="6307CD31" w14:textId="77777777" w:rsidR="00732B8B" w:rsidRDefault="00732B8B" w:rsidP="000F0A7F">
            <w:pPr>
              <w:spacing w:before="40" w:after="40"/>
              <w:jc w:val="center"/>
              <w:rPr>
                <w:rFonts w:asciiTheme="majorHAnsi" w:hAnsiTheme="majorHAnsi"/>
                <w:sz w:val="24"/>
              </w:rPr>
            </w:pPr>
            <w:r>
              <w:rPr>
                <w:rFonts w:asciiTheme="majorHAnsi" w:hAnsiTheme="majorHAnsi"/>
                <w:sz w:val="24"/>
              </w:rPr>
              <w:t>27</w:t>
            </w:r>
          </w:p>
        </w:tc>
        <w:tc>
          <w:tcPr>
            <w:tcW w:w="2790" w:type="dxa"/>
          </w:tcPr>
          <w:p w14:paraId="3D57BD84" w14:textId="77777777" w:rsidR="00732B8B" w:rsidRDefault="00732B8B" w:rsidP="000F0A7F">
            <w:pPr>
              <w:spacing w:before="40" w:after="40"/>
              <w:rPr>
                <w:rFonts w:asciiTheme="majorHAnsi" w:hAnsiTheme="majorHAnsi"/>
                <w:sz w:val="24"/>
              </w:rPr>
            </w:pPr>
            <w:r>
              <w:rPr>
                <w:rFonts w:asciiTheme="majorHAnsi" w:hAnsiTheme="majorHAnsi"/>
                <w:sz w:val="24"/>
              </w:rPr>
              <w:t>srs-host-delete</w:t>
            </w:r>
          </w:p>
        </w:tc>
        <w:tc>
          <w:tcPr>
            <w:tcW w:w="5598" w:type="dxa"/>
          </w:tcPr>
          <w:p w14:paraId="6A0E58A7"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732B8B" w14:paraId="3E64A0A1" w14:textId="77777777" w:rsidTr="000F0A7F">
        <w:trPr>
          <w:cantSplit/>
        </w:trPr>
        <w:tc>
          <w:tcPr>
            <w:tcW w:w="1188" w:type="dxa"/>
          </w:tcPr>
          <w:p w14:paraId="1D9CAB09" w14:textId="77777777" w:rsidR="00732B8B" w:rsidRDefault="00732B8B" w:rsidP="000F0A7F">
            <w:pPr>
              <w:spacing w:before="40" w:after="40"/>
              <w:jc w:val="center"/>
              <w:rPr>
                <w:rFonts w:asciiTheme="majorHAnsi" w:hAnsiTheme="majorHAnsi"/>
                <w:sz w:val="24"/>
              </w:rPr>
            </w:pPr>
            <w:r>
              <w:rPr>
                <w:rFonts w:asciiTheme="majorHAnsi" w:hAnsiTheme="majorHAnsi"/>
                <w:sz w:val="24"/>
              </w:rPr>
              <w:t>28</w:t>
            </w:r>
          </w:p>
        </w:tc>
        <w:tc>
          <w:tcPr>
            <w:tcW w:w="2790" w:type="dxa"/>
          </w:tcPr>
          <w:p w14:paraId="1E5A3F14" w14:textId="77777777" w:rsidR="00732B8B" w:rsidRDefault="00732B8B" w:rsidP="000F0A7F">
            <w:pPr>
              <w:spacing w:before="40" w:after="40"/>
              <w:rPr>
                <w:rFonts w:asciiTheme="majorHAnsi" w:hAnsiTheme="majorHAnsi"/>
                <w:sz w:val="24"/>
              </w:rPr>
            </w:pPr>
            <w:r>
              <w:rPr>
                <w:rFonts w:asciiTheme="majorHAnsi" w:hAnsiTheme="majorHAnsi"/>
                <w:sz w:val="24"/>
              </w:rPr>
              <w:t>srs-host-info</w:t>
            </w:r>
          </w:p>
        </w:tc>
        <w:tc>
          <w:tcPr>
            <w:tcW w:w="5598" w:type="dxa"/>
          </w:tcPr>
          <w:p w14:paraId="0732AEB2"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732B8B" w14:paraId="5F5125BF" w14:textId="77777777" w:rsidTr="000F0A7F">
        <w:trPr>
          <w:cantSplit/>
        </w:trPr>
        <w:tc>
          <w:tcPr>
            <w:tcW w:w="1188" w:type="dxa"/>
          </w:tcPr>
          <w:p w14:paraId="357322A5" w14:textId="77777777" w:rsidR="00732B8B" w:rsidRDefault="00732B8B" w:rsidP="000F0A7F">
            <w:pPr>
              <w:spacing w:before="40" w:after="40"/>
              <w:jc w:val="center"/>
              <w:rPr>
                <w:rFonts w:asciiTheme="majorHAnsi" w:hAnsiTheme="majorHAnsi"/>
                <w:sz w:val="24"/>
              </w:rPr>
            </w:pPr>
            <w:r>
              <w:rPr>
                <w:rFonts w:asciiTheme="majorHAnsi" w:hAnsiTheme="majorHAnsi"/>
                <w:sz w:val="24"/>
              </w:rPr>
              <w:lastRenderedPageBreak/>
              <w:t>29</w:t>
            </w:r>
          </w:p>
        </w:tc>
        <w:tc>
          <w:tcPr>
            <w:tcW w:w="2790" w:type="dxa"/>
          </w:tcPr>
          <w:p w14:paraId="1D04EBD6" w14:textId="77777777" w:rsidR="00732B8B" w:rsidRDefault="00732B8B" w:rsidP="000F0A7F">
            <w:pPr>
              <w:spacing w:before="40" w:after="40"/>
              <w:rPr>
                <w:rFonts w:asciiTheme="majorHAnsi" w:hAnsiTheme="majorHAnsi"/>
                <w:sz w:val="24"/>
              </w:rPr>
            </w:pPr>
            <w:r>
              <w:rPr>
                <w:rFonts w:asciiTheme="majorHAnsi" w:hAnsiTheme="majorHAnsi"/>
                <w:sz w:val="24"/>
              </w:rPr>
              <w:t>srs-host-update</w:t>
            </w:r>
          </w:p>
        </w:tc>
        <w:tc>
          <w:tcPr>
            <w:tcW w:w="5598" w:type="dxa"/>
          </w:tcPr>
          <w:p w14:paraId="60D826B0"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732B8B" w14:paraId="6B4D3CC2" w14:textId="77777777" w:rsidTr="000F0A7F">
        <w:trPr>
          <w:cantSplit/>
        </w:trPr>
        <w:tc>
          <w:tcPr>
            <w:tcW w:w="1188" w:type="dxa"/>
          </w:tcPr>
          <w:p w14:paraId="4721FB3C" w14:textId="77777777" w:rsidR="00732B8B" w:rsidRDefault="00732B8B" w:rsidP="000F0A7F">
            <w:pPr>
              <w:spacing w:before="40" w:after="40"/>
              <w:jc w:val="center"/>
              <w:rPr>
                <w:rFonts w:asciiTheme="majorHAnsi" w:hAnsiTheme="majorHAnsi"/>
                <w:sz w:val="24"/>
              </w:rPr>
            </w:pPr>
            <w:r>
              <w:rPr>
                <w:rFonts w:asciiTheme="majorHAnsi" w:hAnsiTheme="majorHAnsi"/>
                <w:sz w:val="24"/>
              </w:rPr>
              <w:t>30</w:t>
            </w:r>
          </w:p>
        </w:tc>
        <w:tc>
          <w:tcPr>
            <w:tcW w:w="2790" w:type="dxa"/>
          </w:tcPr>
          <w:p w14:paraId="7DB00762" w14:textId="77777777" w:rsidR="00732B8B" w:rsidRDefault="00732B8B" w:rsidP="000F0A7F">
            <w:pPr>
              <w:spacing w:before="40" w:after="40"/>
              <w:rPr>
                <w:rFonts w:asciiTheme="majorHAnsi" w:hAnsiTheme="majorHAnsi"/>
                <w:sz w:val="24"/>
              </w:rPr>
            </w:pPr>
            <w:r>
              <w:rPr>
                <w:rFonts w:asciiTheme="majorHAnsi" w:hAnsiTheme="majorHAnsi"/>
                <w:sz w:val="24"/>
              </w:rPr>
              <w:t>srs-cont-check</w:t>
            </w:r>
          </w:p>
        </w:tc>
        <w:tc>
          <w:tcPr>
            <w:tcW w:w="5598" w:type="dxa"/>
          </w:tcPr>
          <w:p w14:paraId="65182B97"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732B8B" w14:paraId="7973737C" w14:textId="77777777" w:rsidTr="000F0A7F">
        <w:trPr>
          <w:cantSplit/>
        </w:trPr>
        <w:tc>
          <w:tcPr>
            <w:tcW w:w="1188" w:type="dxa"/>
          </w:tcPr>
          <w:p w14:paraId="0D20D6D1" w14:textId="77777777" w:rsidR="00732B8B" w:rsidRDefault="00732B8B" w:rsidP="000F0A7F">
            <w:pPr>
              <w:spacing w:before="40" w:after="40"/>
              <w:jc w:val="center"/>
              <w:rPr>
                <w:rFonts w:asciiTheme="majorHAnsi" w:hAnsiTheme="majorHAnsi"/>
                <w:sz w:val="24"/>
              </w:rPr>
            </w:pPr>
            <w:r>
              <w:rPr>
                <w:rFonts w:asciiTheme="majorHAnsi" w:hAnsiTheme="majorHAnsi"/>
                <w:sz w:val="24"/>
              </w:rPr>
              <w:t>31</w:t>
            </w:r>
          </w:p>
        </w:tc>
        <w:tc>
          <w:tcPr>
            <w:tcW w:w="2790" w:type="dxa"/>
          </w:tcPr>
          <w:p w14:paraId="3FDDB89D" w14:textId="77777777" w:rsidR="00732B8B" w:rsidRDefault="00732B8B" w:rsidP="000F0A7F">
            <w:pPr>
              <w:spacing w:before="40" w:after="40"/>
              <w:rPr>
                <w:rFonts w:asciiTheme="majorHAnsi" w:hAnsiTheme="majorHAnsi"/>
                <w:sz w:val="24"/>
              </w:rPr>
            </w:pPr>
            <w:r>
              <w:rPr>
                <w:rFonts w:asciiTheme="majorHAnsi" w:hAnsiTheme="majorHAnsi"/>
                <w:sz w:val="24"/>
              </w:rPr>
              <w:t>srs-cont-create</w:t>
            </w:r>
          </w:p>
        </w:tc>
        <w:tc>
          <w:tcPr>
            <w:tcW w:w="5598" w:type="dxa"/>
          </w:tcPr>
          <w:p w14:paraId="38002AB7" w14:textId="77777777" w:rsidR="00732B8B" w:rsidRDefault="00732B8B" w:rsidP="000F0A7F">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732B8B" w14:paraId="7415B70F" w14:textId="77777777" w:rsidTr="000F0A7F">
        <w:trPr>
          <w:cantSplit/>
        </w:trPr>
        <w:tc>
          <w:tcPr>
            <w:tcW w:w="1188" w:type="dxa"/>
          </w:tcPr>
          <w:p w14:paraId="5D226769" w14:textId="77777777" w:rsidR="00732B8B" w:rsidRDefault="00732B8B" w:rsidP="000F0A7F">
            <w:pPr>
              <w:spacing w:before="40" w:after="40"/>
              <w:jc w:val="center"/>
              <w:rPr>
                <w:rFonts w:asciiTheme="majorHAnsi" w:hAnsiTheme="majorHAnsi"/>
                <w:sz w:val="24"/>
              </w:rPr>
            </w:pPr>
            <w:r>
              <w:rPr>
                <w:rFonts w:asciiTheme="majorHAnsi" w:hAnsiTheme="majorHAnsi"/>
                <w:sz w:val="24"/>
              </w:rPr>
              <w:t>32</w:t>
            </w:r>
          </w:p>
        </w:tc>
        <w:tc>
          <w:tcPr>
            <w:tcW w:w="2790" w:type="dxa"/>
          </w:tcPr>
          <w:p w14:paraId="0BE621A8" w14:textId="77777777" w:rsidR="00732B8B" w:rsidRDefault="00732B8B" w:rsidP="000F0A7F">
            <w:pPr>
              <w:spacing w:before="40" w:after="40"/>
              <w:rPr>
                <w:rFonts w:asciiTheme="majorHAnsi" w:hAnsiTheme="majorHAnsi"/>
                <w:sz w:val="24"/>
              </w:rPr>
            </w:pPr>
            <w:r>
              <w:rPr>
                <w:rFonts w:asciiTheme="majorHAnsi" w:hAnsiTheme="majorHAnsi"/>
                <w:sz w:val="24"/>
              </w:rPr>
              <w:t>srs-cont-delete</w:t>
            </w:r>
          </w:p>
        </w:tc>
        <w:tc>
          <w:tcPr>
            <w:tcW w:w="5598" w:type="dxa"/>
          </w:tcPr>
          <w:p w14:paraId="16A5DCD6"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732B8B" w14:paraId="28593296" w14:textId="77777777" w:rsidTr="000F0A7F">
        <w:trPr>
          <w:cantSplit/>
        </w:trPr>
        <w:tc>
          <w:tcPr>
            <w:tcW w:w="1188" w:type="dxa"/>
          </w:tcPr>
          <w:p w14:paraId="001CB8EF" w14:textId="77777777" w:rsidR="00732B8B" w:rsidRDefault="00732B8B" w:rsidP="000F0A7F">
            <w:pPr>
              <w:spacing w:before="40" w:after="40"/>
              <w:jc w:val="center"/>
              <w:rPr>
                <w:rFonts w:asciiTheme="majorHAnsi" w:hAnsiTheme="majorHAnsi"/>
                <w:sz w:val="24"/>
              </w:rPr>
            </w:pPr>
            <w:r>
              <w:rPr>
                <w:rFonts w:asciiTheme="majorHAnsi" w:hAnsiTheme="majorHAnsi"/>
                <w:sz w:val="24"/>
              </w:rPr>
              <w:t>33</w:t>
            </w:r>
          </w:p>
        </w:tc>
        <w:tc>
          <w:tcPr>
            <w:tcW w:w="2790" w:type="dxa"/>
          </w:tcPr>
          <w:p w14:paraId="68EF4D50" w14:textId="77777777" w:rsidR="00732B8B" w:rsidRDefault="00732B8B" w:rsidP="000F0A7F">
            <w:pPr>
              <w:spacing w:before="40" w:after="40"/>
              <w:rPr>
                <w:rFonts w:asciiTheme="majorHAnsi" w:hAnsiTheme="majorHAnsi"/>
                <w:sz w:val="24"/>
              </w:rPr>
            </w:pPr>
            <w:r>
              <w:rPr>
                <w:rFonts w:asciiTheme="majorHAnsi" w:hAnsiTheme="majorHAnsi"/>
                <w:sz w:val="24"/>
              </w:rPr>
              <w:t>srs-cont-info</w:t>
            </w:r>
          </w:p>
        </w:tc>
        <w:tc>
          <w:tcPr>
            <w:tcW w:w="5598" w:type="dxa"/>
          </w:tcPr>
          <w:p w14:paraId="3F75E183"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732B8B" w14:paraId="069E0F3A" w14:textId="77777777" w:rsidTr="000F0A7F">
        <w:trPr>
          <w:cantSplit/>
        </w:trPr>
        <w:tc>
          <w:tcPr>
            <w:tcW w:w="1188" w:type="dxa"/>
          </w:tcPr>
          <w:p w14:paraId="00F66FB9" w14:textId="77777777" w:rsidR="00732B8B" w:rsidRDefault="00732B8B" w:rsidP="000F0A7F">
            <w:pPr>
              <w:spacing w:before="40" w:after="40"/>
              <w:jc w:val="center"/>
              <w:rPr>
                <w:rFonts w:asciiTheme="majorHAnsi" w:hAnsiTheme="majorHAnsi"/>
                <w:sz w:val="24"/>
              </w:rPr>
            </w:pPr>
            <w:r>
              <w:rPr>
                <w:rFonts w:asciiTheme="majorHAnsi" w:hAnsiTheme="majorHAnsi"/>
                <w:sz w:val="24"/>
              </w:rPr>
              <w:t>34</w:t>
            </w:r>
          </w:p>
        </w:tc>
        <w:tc>
          <w:tcPr>
            <w:tcW w:w="2790" w:type="dxa"/>
          </w:tcPr>
          <w:p w14:paraId="0928CDC6" w14:textId="77777777" w:rsidR="00732B8B" w:rsidRDefault="00732B8B" w:rsidP="000F0A7F">
            <w:pPr>
              <w:spacing w:before="40" w:after="40"/>
              <w:rPr>
                <w:rFonts w:asciiTheme="majorHAnsi" w:hAnsiTheme="majorHAnsi"/>
                <w:sz w:val="24"/>
              </w:rPr>
            </w:pPr>
            <w:r>
              <w:rPr>
                <w:rFonts w:asciiTheme="majorHAnsi" w:hAnsiTheme="majorHAnsi"/>
                <w:sz w:val="24"/>
              </w:rPr>
              <w:t>srs-cont-transfer-approve</w:t>
            </w:r>
          </w:p>
        </w:tc>
        <w:tc>
          <w:tcPr>
            <w:tcW w:w="5598" w:type="dxa"/>
          </w:tcPr>
          <w:p w14:paraId="7D6AD5EE"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732B8B" w14:paraId="5817A8D1" w14:textId="77777777" w:rsidTr="000F0A7F">
        <w:trPr>
          <w:cantSplit/>
        </w:trPr>
        <w:tc>
          <w:tcPr>
            <w:tcW w:w="1188" w:type="dxa"/>
          </w:tcPr>
          <w:p w14:paraId="78BAD465" w14:textId="77777777" w:rsidR="00732B8B" w:rsidRDefault="00732B8B" w:rsidP="000F0A7F">
            <w:pPr>
              <w:spacing w:before="40" w:after="40"/>
              <w:jc w:val="center"/>
              <w:rPr>
                <w:rFonts w:asciiTheme="majorHAnsi" w:hAnsiTheme="majorHAnsi"/>
                <w:sz w:val="24"/>
              </w:rPr>
            </w:pPr>
            <w:r>
              <w:rPr>
                <w:rFonts w:asciiTheme="majorHAnsi" w:hAnsiTheme="majorHAnsi"/>
                <w:sz w:val="24"/>
              </w:rPr>
              <w:t>35</w:t>
            </w:r>
          </w:p>
        </w:tc>
        <w:tc>
          <w:tcPr>
            <w:tcW w:w="2790" w:type="dxa"/>
          </w:tcPr>
          <w:p w14:paraId="32732CF7" w14:textId="77777777" w:rsidR="00732B8B" w:rsidRDefault="00732B8B" w:rsidP="000F0A7F">
            <w:pPr>
              <w:spacing w:before="40" w:after="40"/>
              <w:rPr>
                <w:rFonts w:asciiTheme="majorHAnsi" w:hAnsiTheme="majorHAnsi"/>
                <w:sz w:val="24"/>
              </w:rPr>
            </w:pPr>
            <w:r>
              <w:rPr>
                <w:rFonts w:asciiTheme="majorHAnsi" w:hAnsiTheme="majorHAnsi"/>
                <w:sz w:val="24"/>
              </w:rPr>
              <w:t>srs-cont-transfer-cancel</w:t>
            </w:r>
          </w:p>
        </w:tc>
        <w:tc>
          <w:tcPr>
            <w:tcW w:w="5598" w:type="dxa"/>
          </w:tcPr>
          <w:p w14:paraId="0790C664"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732B8B" w14:paraId="4B35B11F" w14:textId="77777777" w:rsidTr="000F0A7F">
        <w:trPr>
          <w:cantSplit/>
        </w:trPr>
        <w:tc>
          <w:tcPr>
            <w:tcW w:w="1188" w:type="dxa"/>
          </w:tcPr>
          <w:p w14:paraId="1EB44680" w14:textId="77777777" w:rsidR="00732B8B" w:rsidRDefault="00732B8B" w:rsidP="000F0A7F">
            <w:pPr>
              <w:spacing w:before="40" w:after="40"/>
              <w:jc w:val="center"/>
              <w:rPr>
                <w:rFonts w:asciiTheme="majorHAnsi" w:hAnsiTheme="majorHAnsi"/>
                <w:sz w:val="24"/>
              </w:rPr>
            </w:pPr>
            <w:r>
              <w:rPr>
                <w:rFonts w:asciiTheme="majorHAnsi" w:hAnsiTheme="majorHAnsi"/>
                <w:sz w:val="24"/>
              </w:rPr>
              <w:t>36</w:t>
            </w:r>
          </w:p>
        </w:tc>
        <w:tc>
          <w:tcPr>
            <w:tcW w:w="2790" w:type="dxa"/>
          </w:tcPr>
          <w:p w14:paraId="0501578C" w14:textId="77777777" w:rsidR="00732B8B" w:rsidRDefault="00732B8B" w:rsidP="000F0A7F">
            <w:pPr>
              <w:spacing w:before="40" w:after="40"/>
              <w:rPr>
                <w:rFonts w:asciiTheme="majorHAnsi" w:hAnsiTheme="majorHAnsi"/>
                <w:sz w:val="24"/>
              </w:rPr>
            </w:pPr>
            <w:r>
              <w:rPr>
                <w:rFonts w:asciiTheme="majorHAnsi" w:hAnsiTheme="majorHAnsi"/>
                <w:sz w:val="24"/>
              </w:rPr>
              <w:t>srs-cont-transfer-query</w:t>
            </w:r>
          </w:p>
        </w:tc>
        <w:tc>
          <w:tcPr>
            <w:tcW w:w="5598" w:type="dxa"/>
          </w:tcPr>
          <w:p w14:paraId="1F884E6F"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732B8B" w14:paraId="0E00C743" w14:textId="77777777" w:rsidTr="000F0A7F">
        <w:trPr>
          <w:cantSplit/>
        </w:trPr>
        <w:tc>
          <w:tcPr>
            <w:tcW w:w="1188" w:type="dxa"/>
          </w:tcPr>
          <w:p w14:paraId="65D8BFF6" w14:textId="77777777" w:rsidR="00732B8B" w:rsidRDefault="00732B8B" w:rsidP="000F0A7F">
            <w:pPr>
              <w:spacing w:before="40" w:after="40"/>
              <w:jc w:val="center"/>
              <w:rPr>
                <w:rFonts w:asciiTheme="majorHAnsi" w:hAnsiTheme="majorHAnsi"/>
                <w:sz w:val="24"/>
              </w:rPr>
            </w:pPr>
            <w:r>
              <w:rPr>
                <w:rFonts w:asciiTheme="majorHAnsi" w:hAnsiTheme="majorHAnsi"/>
                <w:sz w:val="24"/>
              </w:rPr>
              <w:t>37</w:t>
            </w:r>
          </w:p>
        </w:tc>
        <w:tc>
          <w:tcPr>
            <w:tcW w:w="2790" w:type="dxa"/>
          </w:tcPr>
          <w:p w14:paraId="47492811" w14:textId="77777777" w:rsidR="00732B8B" w:rsidRDefault="00732B8B" w:rsidP="000F0A7F">
            <w:pPr>
              <w:spacing w:before="40" w:after="40"/>
              <w:rPr>
                <w:rFonts w:asciiTheme="majorHAnsi" w:hAnsiTheme="majorHAnsi"/>
                <w:sz w:val="24"/>
              </w:rPr>
            </w:pPr>
            <w:r>
              <w:rPr>
                <w:rFonts w:asciiTheme="majorHAnsi" w:hAnsiTheme="majorHAnsi"/>
                <w:sz w:val="24"/>
              </w:rPr>
              <w:t>srs-cont-transfer-reject</w:t>
            </w:r>
          </w:p>
        </w:tc>
        <w:tc>
          <w:tcPr>
            <w:tcW w:w="5598" w:type="dxa"/>
          </w:tcPr>
          <w:p w14:paraId="5C92FD00"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732B8B" w14:paraId="52C983FF" w14:textId="77777777" w:rsidTr="000F0A7F">
        <w:trPr>
          <w:cantSplit/>
        </w:trPr>
        <w:tc>
          <w:tcPr>
            <w:tcW w:w="1188" w:type="dxa"/>
          </w:tcPr>
          <w:p w14:paraId="4EE91C26" w14:textId="77777777" w:rsidR="00732B8B" w:rsidRDefault="00732B8B" w:rsidP="000F0A7F">
            <w:pPr>
              <w:spacing w:before="40" w:after="40"/>
              <w:jc w:val="center"/>
              <w:rPr>
                <w:rFonts w:asciiTheme="majorHAnsi" w:hAnsiTheme="majorHAnsi"/>
                <w:sz w:val="24"/>
              </w:rPr>
            </w:pPr>
            <w:r>
              <w:rPr>
                <w:rFonts w:asciiTheme="majorHAnsi" w:hAnsiTheme="majorHAnsi"/>
                <w:sz w:val="24"/>
              </w:rPr>
              <w:t>38</w:t>
            </w:r>
          </w:p>
        </w:tc>
        <w:tc>
          <w:tcPr>
            <w:tcW w:w="2790" w:type="dxa"/>
          </w:tcPr>
          <w:p w14:paraId="5FE9AA3B" w14:textId="77777777" w:rsidR="00732B8B" w:rsidRDefault="00732B8B" w:rsidP="000F0A7F">
            <w:pPr>
              <w:spacing w:before="40" w:after="40"/>
              <w:rPr>
                <w:rFonts w:asciiTheme="majorHAnsi" w:hAnsiTheme="majorHAnsi"/>
                <w:sz w:val="24"/>
              </w:rPr>
            </w:pPr>
            <w:r>
              <w:rPr>
                <w:rFonts w:asciiTheme="majorHAnsi" w:hAnsiTheme="majorHAnsi"/>
                <w:sz w:val="24"/>
              </w:rPr>
              <w:t>srs-cont-transfer-request</w:t>
            </w:r>
          </w:p>
        </w:tc>
        <w:tc>
          <w:tcPr>
            <w:tcW w:w="5598" w:type="dxa"/>
          </w:tcPr>
          <w:p w14:paraId="22347DC4"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732B8B" w14:paraId="4412ABB6" w14:textId="77777777" w:rsidTr="000F0A7F">
        <w:trPr>
          <w:cantSplit/>
        </w:trPr>
        <w:tc>
          <w:tcPr>
            <w:tcW w:w="1188" w:type="dxa"/>
          </w:tcPr>
          <w:p w14:paraId="17D9A588" w14:textId="77777777" w:rsidR="00732B8B" w:rsidRDefault="00732B8B" w:rsidP="000F0A7F">
            <w:pPr>
              <w:spacing w:before="40" w:after="40"/>
              <w:jc w:val="center"/>
              <w:rPr>
                <w:rFonts w:asciiTheme="majorHAnsi" w:hAnsiTheme="majorHAnsi"/>
                <w:sz w:val="24"/>
              </w:rPr>
            </w:pPr>
            <w:r>
              <w:rPr>
                <w:rFonts w:asciiTheme="majorHAnsi" w:hAnsiTheme="majorHAnsi"/>
                <w:sz w:val="24"/>
              </w:rPr>
              <w:t>39</w:t>
            </w:r>
          </w:p>
        </w:tc>
        <w:tc>
          <w:tcPr>
            <w:tcW w:w="2790" w:type="dxa"/>
          </w:tcPr>
          <w:p w14:paraId="13B0085C" w14:textId="77777777" w:rsidR="00732B8B" w:rsidRDefault="00732B8B" w:rsidP="000F0A7F">
            <w:pPr>
              <w:spacing w:before="40" w:after="40"/>
              <w:rPr>
                <w:rFonts w:asciiTheme="majorHAnsi" w:hAnsiTheme="majorHAnsi"/>
                <w:sz w:val="24"/>
              </w:rPr>
            </w:pPr>
            <w:r>
              <w:rPr>
                <w:rFonts w:asciiTheme="majorHAnsi" w:hAnsiTheme="majorHAnsi"/>
                <w:sz w:val="24"/>
              </w:rPr>
              <w:t>srs-cont-update</w:t>
            </w:r>
          </w:p>
        </w:tc>
        <w:tc>
          <w:tcPr>
            <w:tcW w:w="5598" w:type="dxa"/>
          </w:tcPr>
          <w:p w14:paraId="633D5C81" w14:textId="77777777" w:rsidR="00732B8B" w:rsidRDefault="00732B8B" w:rsidP="000F0A7F">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1B523FB5" w14:textId="77777777" w:rsidR="00732B8B" w:rsidRDefault="00732B8B" w:rsidP="00732B8B">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D62CD62" w14:textId="77777777" w:rsidR="00732B8B" w:rsidRDefault="00732B8B" w:rsidP="00732B8B">
      <w:pPr>
        <w:pStyle w:val="BlockText"/>
        <w:spacing w:before="240"/>
        <w:rPr>
          <w:rFonts w:asciiTheme="majorHAnsi" w:hAnsiTheme="majorHAnsi"/>
          <w:sz w:val="24"/>
          <w:szCs w:val="24"/>
        </w:rPr>
      </w:pPr>
      <w:r>
        <w:rPr>
          <w:rFonts w:asciiTheme="majorHAnsi" w:hAnsiTheme="majorHAnsi"/>
          <w:sz w:val="24"/>
          <w:szCs w:val="24"/>
        </w:rPr>
        <w:lastRenderedPageBreak/>
        <w:t>For gTLDs that are part of a single-instance Shared Registry System, the Registry Functions Activity Report may include the total contact or host transactions for all the gTLDs in the system.</w:t>
      </w:r>
    </w:p>
    <w:p w14:paraId="126DFF26" w14:textId="77777777" w:rsidR="00732B8B" w:rsidRDefault="00732B8B" w:rsidP="00732B8B">
      <w:pPr>
        <w:rPr>
          <w:rFonts w:asciiTheme="majorHAnsi" w:hAnsiTheme="majorHAnsi"/>
          <w:sz w:val="24"/>
          <w:szCs w:val="24"/>
        </w:rPr>
        <w:sectPr w:rsidR="00732B8B">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20E2006A"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1936B169" w14:textId="77777777" w:rsidR="00732B8B" w:rsidRDefault="00732B8B" w:rsidP="00732B8B">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240C6E2" w14:textId="77777777" w:rsidR="00732B8B" w:rsidRDefault="00732B8B" w:rsidP="00732B8B">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1ABFB7" w14:textId="77777777" w:rsidR="00732B8B" w:rsidRDefault="00732B8B" w:rsidP="00732B8B">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F39B3BD" w14:textId="77777777" w:rsidR="00732B8B" w:rsidRDefault="00732B8B" w:rsidP="00732B8B">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03B10E7D" w14:textId="77777777" w:rsidR="00732B8B" w:rsidRDefault="00732B8B" w:rsidP="00732B8B">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85870F" w14:textId="77777777" w:rsidR="00732B8B" w:rsidRDefault="00732B8B" w:rsidP="00732B8B">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9B2663"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Domain Name Data:</w:t>
      </w:r>
    </w:p>
    <w:p w14:paraId="6E1C78EE"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555841EA" w14:textId="77777777" w:rsidR="00732B8B" w:rsidRDefault="00732B8B" w:rsidP="00732B8B">
      <w:pPr>
        <w:pStyle w:val="Spec1L4"/>
        <w:rPr>
          <w:rFonts w:asciiTheme="majorHAnsi" w:hAnsiTheme="majorHAnsi"/>
          <w:b/>
          <w:sz w:val="24"/>
          <w:szCs w:val="24"/>
        </w:rPr>
      </w:pPr>
      <w:r>
        <w:rPr>
          <w:rFonts w:asciiTheme="majorHAnsi" w:hAnsiTheme="majorHAnsi"/>
          <w:b/>
          <w:sz w:val="24"/>
          <w:szCs w:val="24"/>
        </w:rPr>
        <w:t>Response format:</w:t>
      </w:r>
    </w:p>
    <w:p w14:paraId="35E586CC" w14:textId="77777777" w:rsidR="00732B8B" w:rsidRDefault="00732B8B" w:rsidP="00732B8B">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r>
      <w:r>
        <w:rPr>
          <w:rFonts w:asciiTheme="majorHAnsi" w:hAnsiTheme="majorHAnsi"/>
          <w:sz w:val="24"/>
          <w:szCs w:val="24"/>
        </w:rPr>
        <w:lastRenderedPageBreak/>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r>
      <w:r>
        <w:rPr>
          <w:rFonts w:asciiTheme="majorHAnsi" w:hAnsiTheme="majorHAnsi"/>
          <w:sz w:val="24"/>
          <w:szCs w:val="24"/>
        </w:rPr>
        <w:lastRenderedPageBreak/>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712351"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Registrar Data:</w:t>
      </w:r>
    </w:p>
    <w:p w14:paraId="2C64A0C9"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2B790800"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5D34BEB1" w14:textId="77777777" w:rsidR="00732B8B" w:rsidRDefault="00732B8B" w:rsidP="00732B8B">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B846C35"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Nameserver Data:</w:t>
      </w:r>
    </w:p>
    <w:p w14:paraId="32381A47"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2D54D449" w14:textId="77777777" w:rsidR="00732B8B" w:rsidRPr="00902DC5" w:rsidRDefault="00732B8B" w:rsidP="00732B8B">
      <w:pPr>
        <w:pStyle w:val="BodyText"/>
      </w:pPr>
    </w:p>
    <w:p w14:paraId="2A60BABB" w14:textId="77777777" w:rsidR="00732B8B" w:rsidRDefault="00732B8B" w:rsidP="00732B8B">
      <w:pPr>
        <w:pStyle w:val="Spec1L4"/>
        <w:rPr>
          <w:rFonts w:asciiTheme="majorHAnsi" w:hAnsiTheme="majorHAnsi"/>
          <w:b/>
          <w:sz w:val="24"/>
          <w:szCs w:val="24"/>
        </w:rPr>
      </w:pPr>
      <w:r>
        <w:rPr>
          <w:rFonts w:asciiTheme="majorHAnsi" w:hAnsiTheme="majorHAnsi"/>
          <w:b/>
          <w:sz w:val="24"/>
          <w:szCs w:val="24"/>
        </w:rPr>
        <w:t>Response format:</w:t>
      </w:r>
    </w:p>
    <w:p w14:paraId="5BE852FA" w14:textId="77777777" w:rsidR="00732B8B" w:rsidRDefault="00732B8B" w:rsidP="00732B8B">
      <w:pPr>
        <w:pStyle w:val="BodyTextIndent3"/>
        <w:rPr>
          <w:rFonts w:asciiTheme="majorHAnsi" w:hAnsiTheme="majorHAnsi"/>
          <w:sz w:val="24"/>
          <w:szCs w:val="24"/>
        </w:rPr>
      </w:pPr>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r>
        <w:rPr>
          <w:rFonts w:asciiTheme="majorHAnsi" w:hAnsiTheme="majorHAnsi"/>
          <w:sz w:val="24"/>
          <w:szCs w:val="24"/>
        </w:rPr>
        <w:br/>
        <w:t xml:space="preserve">IP 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AC41FC0" w14:textId="77777777" w:rsidR="00732B8B" w:rsidRDefault="00732B8B" w:rsidP="00732B8B">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1030E46" w14:textId="77777777" w:rsidR="00732B8B" w:rsidRDefault="00732B8B" w:rsidP="00732B8B">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7D476147"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6BD66E"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620E1AB1"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222E53F"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FC17FC6"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D4F9942" w14:textId="77777777" w:rsidR="00732B8B" w:rsidRDefault="00732B8B" w:rsidP="00732B8B">
      <w:pPr>
        <w:pStyle w:val="Spec1L4"/>
        <w:rPr>
          <w:rFonts w:asciiTheme="majorHAnsi" w:hAnsiTheme="majorHAnsi"/>
          <w:sz w:val="24"/>
          <w:szCs w:val="24"/>
        </w:rPr>
      </w:pPr>
      <w:r>
        <w:rPr>
          <w:rFonts w:asciiTheme="majorHAnsi" w:hAnsiTheme="majorHAnsi"/>
          <w:sz w:val="24"/>
          <w:szCs w:val="24"/>
        </w:rPr>
        <w:lastRenderedPageBreak/>
        <w:t>Search results will include domain names matching the search criteria.</w:t>
      </w:r>
    </w:p>
    <w:p w14:paraId="51B75A02" w14:textId="77777777" w:rsidR="00732B8B" w:rsidRDefault="00732B8B" w:rsidP="00732B8B">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204E130" w14:textId="77777777" w:rsidR="00732B8B" w:rsidRDefault="00732B8B" w:rsidP="00732B8B">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03F957A" w14:textId="77777777" w:rsidR="00732B8B" w:rsidRDefault="00732B8B" w:rsidP="00732B8B">
      <w:pPr>
        <w:pStyle w:val="Spec1L2"/>
        <w:rPr>
          <w:rFonts w:asciiTheme="majorHAnsi" w:hAnsiTheme="majorHAnsi"/>
          <w:b/>
          <w:sz w:val="24"/>
          <w:szCs w:val="24"/>
        </w:rPr>
      </w:pPr>
      <w:r>
        <w:rPr>
          <w:rFonts w:asciiTheme="majorHAnsi" w:hAnsiTheme="majorHAnsi"/>
          <w:b/>
          <w:sz w:val="24"/>
          <w:szCs w:val="24"/>
        </w:rPr>
        <w:t>Zone File Access</w:t>
      </w:r>
    </w:p>
    <w:p w14:paraId="72563526"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Third-Party Access</w:t>
      </w:r>
    </w:p>
    <w:p w14:paraId="7041DCC0"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BEABF6"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2D7B9BD"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w:t>
      </w:r>
      <w:r>
        <w:rPr>
          <w:rFonts w:asciiTheme="majorHAnsi" w:hAnsiTheme="majorHAnsi"/>
          <w:sz w:val="24"/>
          <w:szCs w:val="24"/>
        </w:rPr>
        <w:lastRenderedPageBreak/>
        <w:t>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8FD3211"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476AF0A" w14:textId="77777777" w:rsidR="00732B8B" w:rsidRDefault="00732B8B" w:rsidP="00732B8B">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7825C5A8" w14:textId="77777777" w:rsidR="00732B8B" w:rsidRDefault="00732B8B" w:rsidP="00732B8B">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5C1CB29E" w14:textId="77777777" w:rsidR="00732B8B" w:rsidRDefault="00732B8B" w:rsidP="00732B8B">
      <w:pPr>
        <w:pStyle w:val="Spec1L7"/>
        <w:rPr>
          <w:rFonts w:asciiTheme="majorHAnsi" w:hAnsiTheme="majorHAnsi"/>
          <w:sz w:val="24"/>
          <w:szCs w:val="24"/>
        </w:rPr>
      </w:pPr>
      <w:r>
        <w:rPr>
          <w:rFonts w:asciiTheme="majorHAnsi" w:hAnsiTheme="majorHAnsi"/>
          <w:sz w:val="24"/>
          <w:szCs w:val="24"/>
        </w:rPr>
        <w:t>TTL must be present as a decimal integer.</w:t>
      </w:r>
    </w:p>
    <w:p w14:paraId="53FD4983" w14:textId="77777777" w:rsidR="00732B8B" w:rsidRDefault="00732B8B" w:rsidP="00732B8B">
      <w:pPr>
        <w:pStyle w:val="Spec1L7"/>
        <w:rPr>
          <w:rFonts w:asciiTheme="majorHAnsi" w:hAnsiTheme="majorHAnsi"/>
          <w:sz w:val="24"/>
          <w:szCs w:val="24"/>
        </w:rPr>
      </w:pPr>
      <w:r>
        <w:rPr>
          <w:rFonts w:asciiTheme="majorHAnsi" w:hAnsiTheme="majorHAnsi"/>
          <w:sz w:val="24"/>
          <w:szCs w:val="24"/>
        </w:rPr>
        <w:t>Use of /X and /DDD inside domain names is allowed.</w:t>
      </w:r>
    </w:p>
    <w:p w14:paraId="36FA18EE" w14:textId="77777777" w:rsidR="00732B8B" w:rsidRDefault="00732B8B" w:rsidP="00732B8B">
      <w:pPr>
        <w:pStyle w:val="Spec1L7"/>
        <w:rPr>
          <w:rFonts w:asciiTheme="majorHAnsi" w:hAnsiTheme="majorHAnsi"/>
          <w:sz w:val="24"/>
          <w:szCs w:val="24"/>
        </w:rPr>
      </w:pPr>
      <w:r>
        <w:rPr>
          <w:rFonts w:asciiTheme="majorHAnsi" w:hAnsiTheme="majorHAnsi"/>
          <w:sz w:val="24"/>
          <w:szCs w:val="24"/>
        </w:rPr>
        <w:t>All domain names must be in lower case.</w:t>
      </w:r>
    </w:p>
    <w:p w14:paraId="339B4358" w14:textId="77777777" w:rsidR="00732B8B" w:rsidRDefault="00732B8B" w:rsidP="00732B8B">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66735B7C" w14:textId="77777777" w:rsidR="00732B8B" w:rsidRDefault="00732B8B" w:rsidP="00732B8B">
      <w:pPr>
        <w:pStyle w:val="Spec1L7"/>
        <w:rPr>
          <w:rFonts w:asciiTheme="majorHAnsi" w:hAnsiTheme="majorHAnsi"/>
          <w:sz w:val="24"/>
          <w:szCs w:val="24"/>
        </w:rPr>
      </w:pPr>
      <w:r>
        <w:rPr>
          <w:rFonts w:asciiTheme="majorHAnsi" w:hAnsiTheme="majorHAnsi"/>
          <w:sz w:val="24"/>
          <w:szCs w:val="24"/>
        </w:rPr>
        <w:t>All domain names must be fully qualified.</w:t>
      </w:r>
    </w:p>
    <w:p w14:paraId="7289A00D"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$ORIGIN directives.</w:t>
      </w:r>
    </w:p>
    <w:p w14:paraId="24CE042B"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use of “@” to denote current origin.</w:t>
      </w:r>
    </w:p>
    <w:p w14:paraId="0E829966"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343A53D"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$INCLUDE directives.</w:t>
      </w:r>
    </w:p>
    <w:p w14:paraId="1526DE11"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$TTL directives.</w:t>
      </w:r>
    </w:p>
    <w:p w14:paraId="0F2201E7"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26AFB896" w14:textId="77777777" w:rsidR="00732B8B" w:rsidRDefault="00732B8B" w:rsidP="00732B8B">
      <w:pPr>
        <w:pStyle w:val="Spec1L7"/>
        <w:rPr>
          <w:rFonts w:asciiTheme="majorHAnsi" w:hAnsiTheme="majorHAnsi"/>
          <w:sz w:val="24"/>
          <w:szCs w:val="24"/>
        </w:rPr>
      </w:pPr>
      <w:r>
        <w:rPr>
          <w:rFonts w:asciiTheme="majorHAnsi" w:hAnsiTheme="majorHAnsi"/>
          <w:sz w:val="24"/>
          <w:szCs w:val="24"/>
        </w:rPr>
        <w:t>No use of comments.</w:t>
      </w:r>
    </w:p>
    <w:p w14:paraId="3E4918C6" w14:textId="77777777" w:rsidR="00732B8B" w:rsidRDefault="00732B8B" w:rsidP="00732B8B">
      <w:pPr>
        <w:pStyle w:val="Spec1L7"/>
        <w:rPr>
          <w:rFonts w:asciiTheme="majorHAnsi" w:hAnsiTheme="majorHAnsi"/>
          <w:sz w:val="24"/>
          <w:szCs w:val="24"/>
        </w:rPr>
      </w:pPr>
      <w:r>
        <w:rPr>
          <w:rFonts w:asciiTheme="majorHAnsi" w:hAnsiTheme="majorHAnsi"/>
          <w:sz w:val="24"/>
          <w:szCs w:val="24"/>
        </w:rPr>
        <w:lastRenderedPageBreak/>
        <w:t>No blank lines.</w:t>
      </w:r>
    </w:p>
    <w:p w14:paraId="15484C4F" w14:textId="77777777" w:rsidR="00732B8B" w:rsidRDefault="00732B8B" w:rsidP="00732B8B">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11A42727" w14:textId="77777777" w:rsidR="00732B8B" w:rsidRDefault="00732B8B" w:rsidP="00732B8B">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617EBC56" w14:textId="77777777" w:rsidR="00732B8B" w:rsidRDefault="00732B8B" w:rsidP="00732B8B">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0C1FC9"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A2C351E"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CFE843B"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B23BE73"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Co-operation</w:t>
      </w:r>
    </w:p>
    <w:p w14:paraId="354E14B9"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F7DD9F9"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A1FD3FC"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2146308" w14:textId="77777777" w:rsidR="00732B8B" w:rsidRDefault="00732B8B" w:rsidP="00732B8B">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432806BE"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19782E2"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850C77"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73C0E83" w14:textId="77777777" w:rsidR="00732B8B" w:rsidRDefault="00732B8B" w:rsidP="00732B8B">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605BD43"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53A8EFA"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228BEC48"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CF4495D"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2AF725D"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C3441C"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1118B66C" w14:textId="77777777" w:rsidR="00732B8B" w:rsidRDefault="00732B8B" w:rsidP="00732B8B">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w:t>
      </w:r>
      <w:r>
        <w:rPr>
          <w:rFonts w:asciiTheme="majorHAnsi" w:hAnsiTheme="majorHAnsi"/>
          <w:sz w:val="24"/>
          <w:szCs w:val="24"/>
        </w:rPr>
        <w:lastRenderedPageBreak/>
        <w:t>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C1B1550" w14:textId="77777777" w:rsidR="00732B8B" w:rsidRDefault="00732B8B" w:rsidP="00732B8B">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0D943A" w14:textId="77777777" w:rsidR="00732B8B" w:rsidRDefault="00732B8B" w:rsidP="00732B8B">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1FC39C8" w14:textId="77777777" w:rsidR="00732B8B" w:rsidRDefault="00732B8B" w:rsidP="00732B8B">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44176CA" w14:textId="77777777" w:rsidR="00732B8B" w:rsidRDefault="00732B8B" w:rsidP="00732B8B">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w:t>
      </w:r>
      <w:r>
        <w:rPr>
          <w:rFonts w:asciiTheme="majorHAnsi" w:hAnsiTheme="majorHAnsi"/>
          <w:sz w:val="24"/>
          <w:szCs w:val="24"/>
        </w:rPr>
        <w:lastRenderedPageBreak/>
        <w:t>&lt;http://www.iso.org/iso/support/country_codes/iso_3166_code_lists/iso-3166-1_decoding_table.htm&gt;;</w:t>
      </w:r>
    </w:p>
    <w:p w14:paraId="5E76E1A6" w14:textId="77777777" w:rsidR="00732B8B" w:rsidRDefault="00732B8B" w:rsidP="00732B8B">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1BB74F9" w14:textId="77777777" w:rsidR="00732B8B" w:rsidRDefault="00732B8B" w:rsidP="00732B8B">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F833BDD" w14:textId="77777777" w:rsidR="00732B8B" w:rsidRDefault="00732B8B" w:rsidP="00732B8B">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9C6B18" w14:textId="77777777" w:rsidR="00732B8B" w:rsidRDefault="00732B8B" w:rsidP="00732B8B">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C56172" w14:textId="77777777" w:rsidR="00732B8B" w:rsidRPr="00EC3F8D" w:rsidRDefault="00732B8B" w:rsidP="00732B8B">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w:t>
      </w:r>
      <w:r w:rsidRPr="00EC3F8D">
        <w:rPr>
          <w:rFonts w:asciiTheme="majorHAnsi" w:hAnsiTheme="majorHAnsi"/>
          <w:sz w:val="24"/>
          <w:szCs w:val="24"/>
          <w:lang w:eastAsia="en-US"/>
        </w:rPr>
        <w:lastRenderedPageBreak/>
        <w:t xml:space="preserve">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6381134" w14:textId="77777777" w:rsidR="00732B8B" w:rsidRPr="00EC3F8D" w:rsidRDefault="00732B8B" w:rsidP="00732B8B">
      <w:pPr>
        <w:pStyle w:val="BlockText"/>
        <w:ind w:left="720"/>
        <w:rPr>
          <w:rFonts w:asciiTheme="majorHAnsi" w:hAnsiTheme="majorHAnsi"/>
          <w:sz w:val="24"/>
          <w:szCs w:val="24"/>
        </w:rPr>
      </w:pPr>
    </w:p>
    <w:p w14:paraId="1FF8D9F9" w14:textId="77777777" w:rsidR="00732B8B" w:rsidRPr="00EC3F8D" w:rsidRDefault="00732B8B" w:rsidP="00732B8B">
      <w:pPr>
        <w:pStyle w:val="BlockText"/>
        <w:rPr>
          <w:rFonts w:asciiTheme="majorHAnsi" w:hAnsiTheme="majorHAnsi"/>
          <w:sz w:val="24"/>
          <w:szCs w:val="24"/>
        </w:rPr>
      </w:pPr>
    </w:p>
    <w:p w14:paraId="28CEF662" w14:textId="77777777" w:rsidR="00732B8B" w:rsidRPr="00EC3F8D" w:rsidRDefault="00732B8B" w:rsidP="00732B8B">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26CEC7AC"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65CEE28E"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CD64FF4"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C632D5"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299047F"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w:t>
      </w:r>
      <w:r w:rsidRPr="00EC3F8D">
        <w:rPr>
          <w:rFonts w:asciiTheme="majorHAnsi" w:hAnsiTheme="majorHAnsi"/>
          <w:sz w:val="24"/>
          <w:szCs w:val="24"/>
        </w:rPr>
        <w:lastRenderedPageBreak/>
        <w:t xml:space="preserve">shall publish and keep updated its IDN Tables and IDN Registration Rules in the IANA Repository of IDN Practices as specified in the ICANN IDN Guidelines.  </w:t>
      </w:r>
    </w:p>
    <w:p w14:paraId="534E6449"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16A30CC"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61DEA147"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4DE1037"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620D0BE"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73F4DCCA"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lastRenderedPageBreak/>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13C7346F"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335453"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836D15D"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2A0AB521"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7D36C61"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4F1CAB1"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4AF988BF"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lastRenderedPageBreak/>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1FFD3D0"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E6DB6E5" w14:textId="77777777" w:rsidR="00732B8B" w:rsidRPr="00EC3F8D" w:rsidRDefault="00732B8B" w:rsidP="00732B8B">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420E2AFC"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493DD70" w14:textId="77777777" w:rsidR="00732B8B" w:rsidRPr="00EC3F8D" w:rsidRDefault="00732B8B" w:rsidP="00732B8B">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7A2EE00"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30914773"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06ECB43"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w:t>
      </w:r>
      <w:r w:rsidRPr="00EC3F8D">
        <w:rPr>
          <w:rFonts w:asciiTheme="majorHAnsi" w:hAnsiTheme="majorHAnsi"/>
          <w:sz w:val="24"/>
          <w:szCs w:val="24"/>
        </w:rPr>
        <w:lastRenderedPageBreak/>
        <w:t xml:space="preserve">Operations, Analysis, and Research Center (DNS-OARC) &lt;https://www.dns-oarc.net/oarc/data/ditl&gt;. </w:t>
      </w:r>
    </w:p>
    <w:p w14:paraId="4578A3EE"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035AC17"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6617C4E5" w14:textId="77777777" w:rsidR="00732B8B" w:rsidRPr="00EC3F8D" w:rsidRDefault="00732B8B" w:rsidP="00732B8B">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38E97D87"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08172F1" w14:textId="77777777" w:rsidR="00732B8B" w:rsidRPr="00EC3F8D" w:rsidRDefault="00732B8B" w:rsidP="00732B8B">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31236BA8" w14:textId="77777777" w:rsidR="00732B8B" w:rsidRPr="00832D15" w:rsidRDefault="00732B8B" w:rsidP="00732B8B"/>
    <w:p w14:paraId="36E5D948"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ACD8369" w14:textId="77777777" w:rsidR="00732B8B" w:rsidRPr="00FE0C74" w:rsidRDefault="00732B8B" w:rsidP="00732B8B">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9372E55" w14:textId="77777777" w:rsidR="00732B8B" w:rsidRPr="00FE0C74" w:rsidRDefault="00732B8B" w:rsidP="00732B8B">
      <w:pPr>
        <w:pStyle w:val="Spec1L2"/>
        <w:rPr>
          <w:rFonts w:asciiTheme="majorHAnsi" w:hAnsiTheme="majorHAnsi"/>
          <w:sz w:val="24"/>
          <w:szCs w:val="24"/>
        </w:rPr>
      </w:pPr>
      <w:bookmarkStart w:id="7" w:name="_DV_M387"/>
      <w:bookmarkEnd w:id="7"/>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4F94EE4" w14:textId="77777777" w:rsidR="00732B8B" w:rsidRPr="00FE0C74" w:rsidRDefault="00732B8B" w:rsidP="00732B8B">
      <w:pPr>
        <w:pStyle w:val="Spec1L8"/>
        <w:rPr>
          <w:rFonts w:asciiTheme="majorHAnsi" w:hAnsiTheme="majorHAnsi"/>
          <w:sz w:val="24"/>
          <w:szCs w:val="24"/>
        </w:rPr>
      </w:pPr>
      <w:bookmarkStart w:id="8" w:name="_DV_M388"/>
      <w:bookmarkEnd w:id="8"/>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B545CC4" w14:textId="77777777" w:rsidR="00732B8B" w:rsidRPr="00FE0C74" w:rsidRDefault="00732B8B" w:rsidP="00732B8B">
      <w:pPr>
        <w:pStyle w:val="Spec1L8"/>
        <w:rPr>
          <w:rFonts w:asciiTheme="majorHAnsi" w:hAnsiTheme="majorHAnsi"/>
          <w:sz w:val="24"/>
          <w:szCs w:val="24"/>
        </w:rPr>
      </w:pPr>
      <w:bookmarkStart w:id="9" w:name="_DV_M389"/>
      <w:bookmarkEnd w:id="9"/>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5E77A02C"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2E489113" w14:textId="77777777" w:rsidR="00732B8B" w:rsidRDefault="00732B8B" w:rsidP="00732B8B">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F25E9E" w14:textId="77777777" w:rsidR="00732B8B" w:rsidRDefault="00732B8B" w:rsidP="00732B8B">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24AFA2" w14:textId="77777777" w:rsidR="00732B8B" w:rsidRDefault="00732B8B" w:rsidP="00732B8B">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72CAB1"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45D6D745" w14:textId="77777777" w:rsidR="00732B8B" w:rsidRDefault="00732B8B" w:rsidP="00732B8B">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E0D4C47" w14:textId="77777777" w:rsidR="00732B8B" w:rsidRDefault="00732B8B" w:rsidP="00732B8B">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34344F" w14:textId="77777777" w:rsidR="00732B8B" w:rsidRDefault="00732B8B" w:rsidP="00732B8B">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0C77F7C" w14:textId="77777777" w:rsidR="00732B8B" w:rsidRDefault="00732B8B" w:rsidP="00732B8B">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728826" w14:textId="77777777" w:rsidR="00732B8B" w:rsidRDefault="00732B8B" w:rsidP="00732B8B">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4DDD3F4" w14:textId="77777777" w:rsidR="00732B8B" w:rsidRDefault="00732B8B" w:rsidP="00732B8B">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D18E952" w14:textId="77777777" w:rsidR="00732B8B" w:rsidRDefault="00732B8B" w:rsidP="00732B8B">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w:t>
      </w:r>
      <w:r>
        <w:rPr>
          <w:rFonts w:asciiTheme="majorHAnsi" w:hAnsiTheme="majorHAnsi"/>
          <w:sz w:val="24"/>
          <w:szCs w:val="24"/>
        </w:rPr>
        <w:lastRenderedPageBreak/>
        <w:t>reasonable means.) Registry Operator agrees that ICANN may publicly post such results and certification; provided, however, ICANN shall not disclose Confidential Information contained in such results except in accordance with Section 7.15 of the Agreement.</w:t>
      </w:r>
    </w:p>
    <w:p w14:paraId="5FBBB2AC" w14:textId="77777777" w:rsidR="00732B8B" w:rsidRDefault="00732B8B" w:rsidP="00732B8B">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EC2600E" w14:textId="77777777" w:rsidR="00732B8B" w:rsidRDefault="00732B8B" w:rsidP="00732B8B">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EBBE52" w14:textId="77777777" w:rsidR="00732B8B" w:rsidRDefault="00732B8B" w:rsidP="00732B8B">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BF12356" w14:textId="77777777" w:rsidR="00732B8B" w:rsidRDefault="00732B8B" w:rsidP="00732B8B">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3CE56206"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Definitions</w:t>
      </w:r>
    </w:p>
    <w:p w14:paraId="46EE5A78"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1182B6"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D06724"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111C6E9"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208DBFE"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8EC8926"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564388"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969923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21C4C90"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999"/>
        <w:gridCol w:w="3429"/>
        <w:gridCol w:w="4922"/>
      </w:tblGrid>
      <w:tr w:rsidR="00732B8B" w14:paraId="71509D67" w14:textId="77777777" w:rsidTr="000F0A7F">
        <w:trPr>
          <w:trHeight w:val="432"/>
        </w:trPr>
        <w:tc>
          <w:tcPr>
            <w:tcW w:w="1008" w:type="dxa"/>
            <w:vAlign w:val="center"/>
          </w:tcPr>
          <w:p w14:paraId="32B1E357" w14:textId="77777777" w:rsidR="00732B8B" w:rsidRDefault="00732B8B" w:rsidP="000F0A7F">
            <w:pPr>
              <w:jc w:val="center"/>
              <w:rPr>
                <w:rFonts w:asciiTheme="majorHAnsi" w:hAnsiTheme="majorHAnsi"/>
                <w:sz w:val="24"/>
              </w:rPr>
            </w:pPr>
          </w:p>
        </w:tc>
        <w:tc>
          <w:tcPr>
            <w:tcW w:w="3510" w:type="dxa"/>
            <w:vAlign w:val="center"/>
          </w:tcPr>
          <w:p w14:paraId="6D6B4ED4" w14:textId="77777777" w:rsidR="00732B8B" w:rsidRDefault="00732B8B" w:rsidP="000F0A7F">
            <w:pPr>
              <w:jc w:val="center"/>
              <w:rPr>
                <w:rFonts w:asciiTheme="majorHAnsi" w:hAnsiTheme="majorHAnsi"/>
                <w:b/>
                <w:sz w:val="24"/>
              </w:rPr>
            </w:pPr>
            <w:r>
              <w:rPr>
                <w:rFonts w:asciiTheme="majorHAnsi" w:hAnsiTheme="majorHAnsi"/>
                <w:b/>
                <w:sz w:val="24"/>
              </w:rPr>
              <w:t>Parameter</w:t>
            </w:r>
          </w:p>
        </w:tc>
        <w:tc>
          <w:tcPr>
            <w:tcW w:w="5058" w:type="dxa"/>
            <w:vAlign w:val="center"/>
          </w:tcPr>
          <w:p w14:paraId="48BC0D22" w14:textId="77777777" w:rsidR="00732B8B" w:rsidRDefault="00732B8B" w:rsidP="000F0A7F">
            <w:pPr>
              <w:jc w:val="center"/>
              <w:rPr>
                <w:rFonts w:asciiTheme="majorHAnsi" w:hAnsiTheme="majorHAnsi"/>
                <w:b/>
                <w:sz w:val="24"/>
              </w:rPr>
            </w:pPr>
            <w:r>
              <w:rPr>
                <w:rFonts w:asciiTheme="majorHAnsi" w:hAnsiTheme="majorHAnsi"/>
                <w:b/>
                <w:sz w:val="24"/>
              </w:rPr>
              <w:t>SLR (monthly basis)</w:t>
            </w:r>
          </w:p>
        </w:tc>
      </w:tr>
      <w:tr w:rsidR="00732B8B" w14:paraId="47A2D096" w14:textId="77777777" w:rsidTr="000F0A7F">
        <w:tc>
          <w:tcPr>
            <w:tcW w:w="1008" w:type="dxa"/>
          </w:tcPr>
          <w:p w14:paraId="3CB36045" w14:textId="77777777" w:rsidR="00732B8B" w:rsidRDefault="00732B8B" w:rsidP="000F0A7F">
            <w:pPr>
              <w:rPr>
                <w:rFonts w:asciiTheme="majorHAnsi" w:hAnsiTheme="majorHAnsi"/>
                <w:b/>
                <w:sz w:val="24"/>
              </w:rPr>
            </w:pPr>
            <w:r>
              <w:rPr>
                <w:rFonts w:asciiTheme="majorHAnsi" w:hAnsiTheme="majorHAnsi"/>
                <w:b/>
                <w:sz w:val="24"/>
              </w:rPr>
              <w:t>DNS</w:t>
            </w:r>
          </w:p>
        </w:tc>
        <w:tc>
          <w:tcPr>
            <w:tcW w:w="3510" w:type="dxa"/>
          </w:tcPr>
          <w:p w14:paraId="4881079D" w14:textId="77777777" w:rsidR="00732B8B" w:rsidRDefault="00732B8B" w:rsidP="000F0A7F">
            <w:pPr>
              <w:rPr>
                <w:rFonts w:asciiTheme="majorHAnsi" w:hAnsiTheme="majorHAnsi"/>
                <w:sz w:val="24"/>
              </w:rPr>
            </w:pPr>
            <w:r>
              <w:rPr>
                <w:rFonts w:asciiTheme="majorHAnsi" w:hAnsiTheme="majorHAnsi"/>
                <w:sz w:val="24"/>
              </w:rPr>
              <w:t>DNS service availability</w:t>
            </w:r>
          </w:p>
        </w:tc>
        <w:tc>
          <w:tcPr>
            <w:tcW w:w="5058" w:type="dxa"/>
          </w:tcPr>
          <w:p w14:paraId="190DF5FE" w14:textId="77777777" w:rsidR="00732B8B" w:rsidRDefault="00732B8B" w:rsidP="000F0A7F">
            <w:pPr>
              <w:jc w:val="center"/>
              <w:rPr>
                <w:rFonts w:asciiTheme="majorHAnsi" w:hAnsiTheme="majorHAnsi"/>
                <w:sz w:val="24"/>
              </w:rPr>
            </w:pPr>
            <w:r>
              <w:rPr>
                <w:rFonts w:asciiTheme="majorHAnsi" w:hAnsiTheme="majorHAnsi"/>
                <w:sz w:val="24"/>
              </w:rPr>
              <w:t>0 min downtime = 100% availability</w:t>
            </w:r>
          </w:p>
        </w:tc>
      </w:tr>
      <w:tr w:rsidR="00732B8B" w14:paraId="28A51BC0" w14:textId="77777777" w:rsidTr="000F0A7F">
        <w:tc>
          <w:tcPr>
            <w:tcW w:w="1008" w:type="dxa"/>
          </w:tcPr>
          <w:p w14:paraId="4C28F6FD" w14:textId="77777777" w:rsidR="00732B8B" w:rsidRDefault="00732B8B" w:rsidP="000F0A7F">
            <w:pPr>
              <w:rPr>
                <w:rFonts w:asciiTheme="majorHAnsi" w:hAnsiTheme="majorHAnsi"/>
                <w:b/>
                <w:sz w:val="24"/>
              </w:rPr>
            </w:pPr>
          </w:p>
        </w:tc>
        <w:tc>
          <w:tcPr>
            <w:tcW w:w="3510" w:type="dxa"/>
          </w:tcPr>
          <w:p w14:paraId="5A982259" w14:textId="77777777" w:rsidR="00732B8B" w:rsidRDefault="00732B8B" w:rsidP="000F0A7F">
            <w:pPr>
              <w:rPr>
                <w:rFonts w:asciiTheme="majorHAnsi" w:hAnsiTheme="majorHAnsi"/>
                <w:sz w:val="24"/>
              </w:rPr>
            </w:pPr>
            <w:r>
              <w:rPr>
                <w:rFonts w:asciiTheme="majorHAnsi" w:hAnsiTheme="majorHAnsi"/>
                <w:sz w:val="24"/>
              </w:rPr>
              <w:t>DNS name server availability</w:t>
            </w:r>
          </w:p>
        </w:tc>
        <w:tc>
          <w:tcPr>
            <w:tcW w:w="5058" w:type="dxa"/>
          </w:tcPr>
          <w:p w14:paraId="196A9364"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732B8B" w14:paraId="0180553C" w14:textId="77777777" w:rsidTr="000F0A7F">
        <w:tc>
          <w:tcPr>
            <w:tcW w:w="1008" w:type="dxa"/>
          </w:tcPr>
          <w:p w14:paraId="612665F8" w14:textId="77777777" w:rsidR="00732B8B" w:rsidRDefault="00732B8B" w:rsidP="000F0A7F">
            <w:pPr>
              <w:rPr>
                <w:rFonts w:asciiTheme="majorHAnsi" w:hAnsiTheme="majorHAnsi"/>
                <w:b/>
                <w:sz w:val="24"/>
              </w:rPr>
            </w:pPr>
          </w:p>
        </w:tc>
        <w:tc>
          <w:tcPr>
            <w:tcW w:w="3510" w:type="dxa"/>
          </w:tcPr>
          <w:p w14:paraId="1922D767" w14:textId="77777777" w:rsidR="00732B8B" w:rsidRDefault="00732B8B" w:rsidP="000F0A7F">
            <w:pPr>
              <w:rPr>
                <w:rFonts w:asciiTheme="majorHAnsi" w:hAnsiTheme="majorHAnsi"/>
                <w:sz w:val="24"/>
              </w:rPr>
            </w:pPr>
            <w:r>
              <w:rPr>
                <w:rFonts w:asciiTheme="majorHAnsi" w:hAnsiTheme="majorHAnsi"/>
                <w:sz w:val="24"/>
              </w:rPr>
              <w:t>TCP DNS resolution RTT</w:t>
            </w:r>
          </w:p>
        </w:tc>
        <w:tc>
          <w:tcPr>
            <w:tcW w:w="5058" w:type="dxa"/>
          </w:tcPr>
          <w:p w14:paraId="68AE4B01"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732B8B" w14:paraId="726666C9" w14:textId="77777777" w:rsidTr="000F0A7F">
        <w:tc>
          <w:tcPr>
            <w:tcW w:w="1008" w:type="dxa"/>
          </w:tcPr>
          <w:p w14:paraId="3352998B" w14:textId="77777777" w:rsidR="00732B8B" w:rsidRDefault="00732B8B" w:rsidP="000F0A7F">
            <w:pPr>
              <w:rPr>
                <w:rFonts w:asciiTheme="majorHAnsi" w:hAnsiTheme="majorHAnsi"/>
                <w:b/>
                <w:sz w:val="24"/>
              </w:rPr>
            </w:pPr>
          </w:p>
        </w:tc>
        <w:tc>
          <w:tcPr>
            <w:tcW w:w="3510" w:type="dxa"/>
          </w:tcPr>
          <w:p w14:paraId="02D92C90" w14:textId="77777777" w:rsidR="00732B8B" w:rsidRDefault="00732B8B" w:rsidP="000F0A7F">
            <w:pPr>
              <w:rPr>
                <w:rFonts w:asciiTheme="majorHAnsi" w:hAnsiTheme="majorHAnsi"/>
                <w:sz w:val="24"/>
              </w:rPr>
            </w:pPr>
            <w:r>
              <w:rPr>
                <w:rFonts w:asciiTheme="majorHAnsi" w:hAnsiTheme="majorHAnsi"/>
                <w:sz w:val="24"/>
              </w:rPr>
              <w:t>UDP DNS resolution RTT</w:t>
            </w:r>
          </w:p>
        </w:tc>
        <w:tc>
          <w:tcPr>
            <w:tcW w:w="5058" w:type="dxa"/>
          </w:tcPr>
          <w:p w14:paraId="608F3EBB"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732B8B" w14:paraId="70F970F9" w14:textId="77777777" w:rsidTr="000F0A7F">
        <w:tc>
          <w:tcPr>
            <w:tcW w:w="1008" w:type="dxa"/>
          </w:tcPr>
          <w:p w14:paraId="5D8213D2" w14:textId="77777777" w:rsidR="00732B8B" w:rsidRDefault="00732B8B" w:rsidP="000F0A7F">
            <w:pPr>
              <w:rPr>
                <w:rFonts w:asciiTheme="majorHAnsi" w:hAnsiTheme="majorHAnsi"/>
                <w:b/>
                <w:sz w:val="24"/>
              </w:rPr>
            </w:pPr>
          </w:p>
        </w:tc>
        <w:tc>
          <w:tcPr>
            <w:tcW w:w="3510" w:type="dxa"/>
          </w:tcPr>
          <w:p w14:paraId="623F4138" w14:textId="77777777" w:rsidR="00732B8B" w:rsidRDefault="00732B8B" w:rsidP="000F0A7F">
            <w:pPr>
              <w:rPr>
                <w:rFonts w:asciiTheme="majorHAnsi" w:hAnsiTheme="majorHAnsi"/>
                <w:sz w:val="24"/>
              </w:rPr>
            </w:pPr>
            <w:r>
              <w:rPr>
                <w:rFonts w:asciiTheme="majorHAnsi" w:hAnsiTheme="majorHAnsi"/>
                <w:sz w:val="24"/>
              </w:rPr>
              <w:t>DNS update time</w:t>
            </w:r>
          </w:p>
        </w:tc>
        <w:tc>
          <w:tcPr>
            <w:tcW w:w="5058" w:type="dxa"/>
          </w:tcPr>
          <w:p w14:paraId="2FB5EAB2"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732B8B" w14:paraId="09507D27" w14:textId="77777777" w:rsidTr="000F0A7F">
        <w:tc>
          <w:tcPr>
            <w:tcW w:w="1008" w:type="dxa"/>
          </w:tcPr>
          <w:p w14:paraId="2C6FF725" w14:textId="77777777" w:rsidR="00732B8B" w:rsidRDefault="00732B8B" w:rsidP="000F0A7F">
            <w:pPr>
              <w:rPr>
                <w:rFonts w:asciiTheme="majorHAnsi" w:hAnsiTheme="majorHAnsi"/>
                <w:b/>
                <w:sz w:val="24"/>
              </w:rPr>
            </w:pPr>
            <w:r>
              <w:rPr>
                <w:rFonts w:asciiTheme="majorHAnsi" w:hAnsiTheme="majorHAnsi"/>
                <w:b/>
                <w:sz w:val="24"/>
              </w:rPr>
              <w:t>RDDS</w:t>
            </w:r>
          </w:p>
        </w:tc>
        <w:tc>
          <w:tcPr>
            <w:tcW w:w="3510" w:type="dxa"/>
          </w:tcPr>
          <w:p w14:paraId="5E69157D" w14:textId="77777777" w:rsidR="00732B8B" w:rsidRDefault="00732B8B" w:rsidP="000F0A7F">
            <w:pPr>
              <w:rPr>
                <w:rFonts w:asciiTheme="majorHAnsi" w:hAnsiTheme="majorHAnsi"/>
                <w:sz w:val="24"/>
              </w:rPr>
            </w:pPr>
            <w:r>
              <w:rPr>
                <w:rFonts w:asciiTheme="majorHAnsi" w:hAnsiTheme="majorHAnsi"/>
                <w:sz w:val="24"/>
              </w:rPr>
              <w:t>RDDS availability</w:t>
            </w:r>
          </w:p>
        </w:tc>
        <w:tc>
          <w:tcPr>
            <w:tcW w:w="5058" w:type="dxa"/>
          </w:tcPr>
          <w:p w14:paraId="006A4E75"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732B8B" w14:paraId="574A670F" w14:textId="77777777" w:rsidTr="000F0A7F">
        <w:tc>
          <w:tcPr>
            <w:tcW w:w="1008" w:type="dxa"/>
          </w:tcPr>
          <w:p w14:paraId="6FDDFFCE" w14:textId="77777777" w:rsidR="00732B8B" w:rsidRDefault="00732B8B" w:rsidP="000F0A7F">
            <w:pPr>
              <w:rPr>
                <w:rFonts w:asciiTheme="majorHAnsi" w:hAnsiTheme="majorHAnsi"/>
                <w:b/>
                <w:sz w:val="24"/>
              </w:rPr>
            </w:pPr>
          </w:p>
        </w:tc>
        <w:tc>
          <w:tcPr>
            <w:tcW w:w="3510" w:type="dxa"/>
          </w:tcPr>
          <w:p w14:paraId="32AB87D9" w14:textId="77777777" w:rsidR="00732B8B" w:rsidRDefault="00732B8B" w:rsidP="000F0A7F">
            <w:pPr>
              <w:rPr>
                <w:rFonts w:asciiTheme="majorHAnsi" w:hAnsiTheme="majorHAnsi"/>
                <w:sz w:val="24"/>
              </w:rPr>
            </w:pPr>
            <w:r>
              <w:rPr>
                <w:rFonts w:asciiTheme="majorHAnsi" w:hAnsiTheme="majorHAnsi"/>
                <w:sz w:val="24"/>
              </w:rPr>
              <w:t>RDDS query RTT</w:t>
            </w:r>
          </w:p>
        </w:tc>
        <w:tc>
          <w:tcPr>
            <w:tcW w:w="5058" w:type="dxa"/>
          </w:tcPr>
          <w:p w14:paraId="79875164"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732B8B" w14:paraId="35670C09" w14:textId="77777777" w:rsidTr="000F0A7F">
        <w:tc>
          <w:tcPr>
            <w:tcW w:w="1008" w:type="dxa"/>
          </w:tcPr>
          <w:p w14:paraId="5C607C7F" w14:textId="77777777" w:rsidR="00732B8B" w:rsidRDefault="00732B8B" w:rsidP="000F0A7F">
            <w:pPr>
              <w:rPr>
                <w:rFonts w:asciiTheme="majorHAnsi" w:hAnsiTheme="majorHAnsi"/>
                <w:b/>
                <w:sz w:val="24"/>
              </w:rPr>
            </w:pPr>
          </w:p>
        </w:tc>
        <w:tc>
          <w:tcPr>
            <w:tcW w:w="3510" w:type="dxa"/>
          </w:tcPr>
          <w:p w14:paraId="7C94EA00" w14:textId="77777777" w:rsidR="00732B8B" w:rsidRDefault="00732B8B" w:rsidP="000F0A7F">
            <w:pPr>
              <w:rPr>
                <w:rFonts w:asciiTheme="majorHAnsi" w:hAnsiTheme="majorHAnsi"/>
                <w:sz w:val="24"/>
              </w:rPr>
            </w:pPr>
            <w:r>
              <w:rPr>
                <w:rFonts w:asciiTheme="majorHAnsi" w:hAnsiTheme="majorHAnsi"/>
                <w:sz w:val="24"/>
              </w:rPr>
              <w:t>RDDS update time</w:t>
            </w:r>
          </w:p>
        </w:tc>
        <w:tc>
          <w:tcPr>
            <w:tcW w:w="5058" w:type="dxa"/>
          </w:tcPr>
          <w:p w14:paraId="77E20858"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732B8B" w14:paraId="413CC51F" w14:textId="77777777" w:rsidTr="000F0A7F">
        <w:tc>
          <w:tcPr>
            <w:tcW w:w="1008" w:type="dxa"/>
          </w:tcPr>
          <w:p w14:paraId="4D4576AE" w14:textId="77777777" w:rsidR="00732B8B" w:rsidRDefault="00732B8B" w:rsidP="000F0A7F">
            <w:pPr>
              <w:rPr>
                <w:rFonts w:asciiTheme="majorHAnsi" w:hAnsiTheme="majorHAnsi"/>
                <w:b/>
                <w:sz w:val="24"/>
              </w:rPr>
            </w:pPr>
            <w:r>
              <w:rPr>
                <w:rFonts w:asciiTheme="majorHAnsi" w:hAnsiTheme="majorHAnsi"/>
                <w:b/>
                <w:sz w:val="24"/>
              </w:rPr>
              <w:t>EPP</w:t>
            </w:r>
          </w:p>
        </w:tc>
        <w:tc>
          <w:tcPr>
            <w:tcW w:w="3510" w:type="dxa"/>
          </w:tcPr>
          <w:p w14:paraId="7CE6E100" w14:textId="77777777" w:rsidR="00732B8B" w:rsidRDefault="00732B8B" w:rsidP="000F0A7F">
            <w:pPr>
              <w:rPr>
                <w:rFonts w:asciiTheme="majorHAnsi" w:hAnsiTheme="majorHAnsi"/>
                <w:sz w:val="24"/>
              </w:rPr>
            </w:pPr>
            <w:r>
              <w:rPr>
                <w:rFonts w:asciiTheme="majorHAnsi" w:hAnsiTheme="majorHAnsi"/>
                <w:sz w:val="24"/>
              </w:rPr>
              <w:t>EPP service availability</w:t>
            </w:r>
          </w:p>
        </w:tc>
        <w:tc>
          <w:tcPr>
            <w:tcW w:w="5058" w:type="dxa"/>
          </w:tcPr>
          <w:p w14:paraId="4052BD81"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732B8B" w14:paraId="22793124" w14:textId="77777777" w:rsidTr="000F0A7F">
        <w:tc>
          <w:tcPr>
            <w:tcW w:w="1008" w:type="dxa"/>
          </w:tcPr>
          <w:p w14:paraId="53630622" w14:textId="77777777" w:rsidR="00732B8B" w:rsidRDefault="00732B8B" w:rsidP="000F0A7F">
            <w:pPr>
              <w:rPr>
                <w:rFonts w:asciiTheme="majorHAnsi" w:hAnsiTheme="majorHAnsi"/>
                <w:b/>
                <w:sz w:val="24"/>
              </w:rPr>
            </w:pPr>
          </w:p>
        </w:tc>
        <w:tc>
          <w:tcPr>
            <w:tcW w:w="3510" w:type="dxa"/>
          </w:tcPr>
          <w:p w14:paraId="18EF3852" w14:textId="77777777" w:rsidR="00732B8B" w:rsidRDefault="00732B8B" w:rsidP="000F0A7F">
            <w:pPr>
              <w:rPr>
                <w:rFonts w:asciiTheme="majorHAnsi" w:hAnsiTheme="majorHAnsi"/>
                <w:sz w:val="24"/>
              </w:rPr>
            </w:pPr>
            <w:r>
              <w:rPr>
                <w:rFonts w:asciiTheme="majorHAnsi" w:hAnsiTheme="majorHAnsi"/>
                <w:sz w:val="24"/>
              </w:rPr>
              <w:t>EPP session-command RTT</w:t>
            </w:r>
          </w:p>
        </w:tc>
        <w:tc>
          <w:tcPr>
            <w:tcW w:w="5058" w:type="dxa"/>
          </w:tcPr>
          <w:p w14:paraId="2C505FD5"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732B8B" w14:paraId="7AE3AEC3" w14:textId="77777777" w:rsidTr="000F0A7F">
        <w:tc>
          <w:tcPr>
            <w:tcW w:w="1008" w:type="dxa"/>
          </w:tcPr>
          <w:p w14:paraId="1E5F05DA" w14:textId="77777777" w:rsidR="00732B8B" w:rsidRDefault="00732B8B" w:rsidP="000F0A7F">
            <w:pPr>
              <w:rPr>
                <w:rFonts w:asciiTheme="majorHAnsi" w:hAnsiTheme="majorHAnsi"/>
                <w:b/>
                <w:sz w:val="24"/>
              </w:rPr>
            </w:pPr>
          </w:p>
        </w:tc>
        <w:tc>
          <w:tcPr>
            <w:tcW w:w="3510" w:type="dxa"/>
          </w:tcPr>
          <w:p w14:paraId="3E703285" w14:textId="77777777" w:rsidR="00732B8B" w:rsidRDefault="00732B8B" w:rsidP="000F0A7F">
            <w:pPr>
              <w:rPr>
                <w:rFonts w:asciiTheme="majorHAnsi" w:hAnsiTheme="majorHAnsi"/>
                <w:sz w:val="24"/>
              </w:rPr>
            </w:pPr>
            <w:r>
              <w:rPr>
                <w:rFonts w:asciiTheme="majorHAnsi" w:hAnsiTheme="majorHAnsi"/>
                <w:sz w:val="24"/>
              </w:rPr>
              <w:t>EPP query-command RTT</w:t>
            </w:r>
          </w:p>
        </w:tc>
        <w:tc>
          <w:tcPr>
            <w:tcW w:w="5058" w:type="dxa"/>
          </w:tcPr>
          <w:p w14:paraId="714EE63D"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732B8B" w14:paraId="7686B001" w14:textId="77777777" w:rsidTr="000F0A7F">
        <w:tc>
          <w:tcPr>
            <w:tcW w:w="1008" w:type="dxa"/>
          </w:tcPr>
          <w:p w14:paraId="0BB471BE" w14:textId="77777777" w:rsidR="00732B8B" w:rsidRDefault="00732B8B" w:rsidP="000F0A7F">
            <w:pPr>
              <w:rPr>
                <w:rFonts w:asciiTheme="majorHAnsi" w:hAnsiTheme="majorHAnsi"/>
                <w:b/>
                <w:sz w:val="24"/>
              </w:rPr>
            </w:pPr>
          </w:p>
        </w:tc>
        <w:tc>
          <w:tcPr>
            <w:tcW w:w="3510" w:type="dxa"/>
          </w:tcPr>
          <w:p w14:paraId="247C4617" w14:textId="77777777" w:rsidR="00732B8B" w:rsidRDefault="00732B8B" w:rsidP="000F0A7F">
            <w:pPr>
              <w:rPr>
                <w:rFonts w:asciiTheme="majorHAnsi" w:hAnsiTheme="majorHAnsi"/>
                <w:sz w:val="24"/>
              </w:rPr>
            </w:pPr>
            <w:r>
              <w:rPr>
                <w:rFonts w:asciiTheme="majorHAnsi" w:hAnsiTheme="majorHAnsi"/>
                <w:sz w:val="24"/>
              </w:rPr>
              <w:t>EPP transform-command RTT</w:t>
            </w:r>
          </w:p>
        </w:tc>
        <w:tc>
          <w:tcPr>
            <w:tcW w:w="5058" w:type="dxa"/>
          </w:tcPr>
          <w:p w14:paraId="4E999F72" w14:textId="77777777" w:rsidR="00732B8B" w:rsidRDefault="00732B8B" w:rsidP="000F0A7F">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281AFD2B" w14:textId="77777777" w:rsidR="00732B8B" w:rsidRDefault="00732B8B" w:rsidP="00732B8B">
      <w:pPr>
        <w:rPr>
          <w:rFonts w:asciiTheme="majorHAnsi" w:hAnsiTheme="majorHAnsi"/>
          <w:sz w:val="24"/>
          <w:szCs w:val="24"/>
        </w:rPr>
      </w:pPr>
    </w:p>
    <w:p w14:paraId="2E6F1631"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B318C9"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DNS</w:t>
      </w:r>
    </w:p>
    <w:p w14:paraId="4FCABFB2"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028E010"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B289BD5"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EF01E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2A1993"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D23D786"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0FEF38"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5591262"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52307AD"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BEA5C08"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8D94CC3"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62B4FA"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RDDS</w:t>
      </w:r>
    </w:p>
    <w:p w14:paraId="7CC59004"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32E84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w:t>
      </w:r>
      <w:r>
        <w:rPr>
          <w:rFonts w:asciiTheme="majorHAnsi" w:hAnsiTheme="majorHAnsi"/>
          <w:sz w:val="24"/>
          <w:szCs w:val="24"/>
        </w:rPr>
        <w:lastRenderedPageBreak/>
        <w:t xml:space="preserve">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06E61B"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1B6779E"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017D220"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CE4D469"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1B5C896"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5DD19DA"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E35A7AB"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6E4568" w14:textId="77777777" w:rsidR="00732B8B" w:rsidRPr="00902DC5" w:rsidRDefault="00732B8B" w:rsidP="00732B8B">
      <w:pPr>
        <w:pStyle w:val="BodyText"/>
      </w:pPr>
    </w:p>
    <w:p w14:paraId="70696B0A"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EPP</w:t>
      </w:r>
    </w:p>
    <w:p w14:paraId="173C4AA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F09CC59"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F17C0D"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30D32C"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21E74C"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7B31DCF"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D8B67D1"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r>
        <w:rPr>
          <w:rFonts w:asciiTheme="majorHAnsi" w:hAnsiTheme="majorHAnsi"/>
          <w:sz w:val="24"/>
          <w:szCs w:val="24"/>
        </w:rPr>
        <w:lastRenderedPageBreak/>
        <w:t>undefined/unanswered, the EPP service will be considered as unavailable from that probe until it is time to make a new test.</w:t>
      </w:r>
    </w:p>
    <w:p w14:paraId="381A79B2"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ABB610D"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1872330"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285DBEC2"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6"/>
        <w:gridCol w:w="6584"/>
      </w:tblGrid>
      <w:tr w:rsidR="00732B8B" w14:paraId="394BC575" w14:textId="77777777" w:rsidTr="000F0A7F">
        <w:trPr>
          <w:trHeight w:val="432"/>
        </w:trPr>
        <w:tc>
          <w:tcPr>
            <w:tcW w:w="2808" w:type="dxa"/>
            <w:vAlign w:val="center"/>
          </w:tcPr>
          <w:p w14:paraId="2F6BD58B" w14:textId="77777777" w:rsidR="00732B8B" w:rsidRDefault="00732B8B" w:rsidP="000F0A7F">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56EC10C2" w14:textId="77777777" w:rsidR="00732B8B" w:rsidRDefault="00732B8B" w:rsidP="000F0A7F">
            <w:pPr>
              <w:jc w:val="center"/>
              <w:rPr>
                <w:rFonts w:asciiTheme="majorHAnsi" w:hAnsiTheme="majorHAnsi"/>
                <w:b/>
                <w:sz w:val="24"/>
              </w:rPr>
            </w:pPr>
            <w:r>
              <w:rPr>
                <w:rFonts w:asciiTheme="majorHAnsi" w:hAnsiTheme="majorHAnsi"/>
                <w:b/>
                <w:sz w:val="24"/>
              </w:rPr>
              <w:t>Emergency Threshold</w:t>
            </w:r>
          </w:p>
        </w:tc>
      </w:tr>
      <w:tr w:rsidR="00732B8B" w14:paraId="34E869EC" w14:textId="77777777" w:rsidTr="000F0A7F">
        <w:trPr>
          <w:trHeight w:val="144"/>
        </w:trPr>
        <w:tc>
          <w:tcPr>
            <w:tcW w:w="2808" w:type="dxa"/>
            <w:vAlign w:val="center"/>
          </w:tcPr>
          <w:p w14:paraId="2AE2F152" w14:textId="77777777" w:rsidR="00732B8B" w:rsidRDefault="00732B8B" w:rsidP="000F0A7F">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5F50AC21" w14:textId="77777777" w:rsidR="00732B8B" w:rsidRDefault="00732B8B" w:rsidP="000F0A7F">
            <w:pPr>
              <w:spacing w:before="40" w:after="40"/>
              <w:rPr>
                <w:rFonts w:asciiTheme="majorHAnsi" w:hAnsiTheme="majorHAnsi"/>
                <w:sz w:val="24"/>
              </w:rPr>
            </w:pPr>
            <w:r>
              <w:rPr>
                <w:rFonts w:asciiTheme="majorHAnsi" w:hAnsiTheme="majorHAnsi"/>
                <w:sz w:val="24"/>
              </w:rPr>
              <w:t>4-hour total downtime / week</w:t>
            </w:r>
          </w:p>
        </w:tc>
      </w:tr>
      <w:tr w:rsidR="00732B8B" w14:paraId="5732CF00" w14:textId="77777777" w:rsidTr="000F0A7F">
        <w:trPr>
          <w:trHeight w:val="144"/>
        </w:trPr>
        <w:tc>
          <w:tcPr>
            <w:tcW w:w="2808" w:type="dxa"/>
            <w:vAlign w:val="center"/>
          </w:tcPr>
          <w:p w14:paraId="533446D8" w14:textId="77777777" w:rsidR="00732B8B" w:rsidRDefault="00732B8B" w:rsidP="000F0A7F">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78EAA95" w14:textId="77777777" w:rsidR="00732B8B" w:rsidRDefault="00732B8B" w:rsidP="000F0A7F">
            <w:pPr>
              <w:spacing w:before="40" w:after="40"/>
              <w:rPr>
                <w:rFonts w:asciiTheme="majorHAnsi" w:hAnsiTheme="majorHAnsi"/>
                <w:sz w:val="24"/>
              </w:rPr>
            </w:pPr>
            <w:r>
              <w:rPr>
                <w:rFonts w:asciiTheme="majorHAnsi" w:hAnsiTheme="majorHAnsi"/>
                <w:sz w:val="24"/>
              </w:rPr>
              <w:t>4-hour total downtime / week</w:t>
            </w:r>
          </w:p>
        </w:tc>
      </w:tr>
      <w:tr w:rsidR="00732B8B" w14:paraId="13E3D23B" w14:textId="77777777" w:rsidTr="000F0A7F">
        <w:trPr>
          <w:trHeight w:val="144"/>
        </w:trPr>
        <w:tc>
          <w:tcPr>
            <w:tcW w:w="2808" w:type="dxa"/>
            <w:vAlign w:val="center"/>
          </w:tcPr>
          <w:p w14:paraId="533C07AB" w14:textId="77777777" w:rsidR="00732B8B" w:rsidRDefault="00732B8B" w:rsidP="000F0A7F">
            <w:pPr>
              <w:spacing w:before="40" w:after="40"/>
              <w:rPr>
                <w:rFonts w:asciiTheme="majorHAnsi" w:hAnsiTheme="majorHAnsi"/>
                <w:sz w:val="24"/>
              </w:rPr>
            </w:pPr>
            <w:r>
              <w:rPr>
                <w:rFonts w:asciiTheme="majorHAnsi" w:hAnsiTheme="majorHAnsi"/>
                <w:sz w:val="24"/>
              </w:rPr>
              <w:t>EPP</w:t>
            </w:r>
          </w:p>
        </w:tc>
        <w:tc>
          <w:tcPr>
            <w:tcW w:w="6768" w:type="dxa"/>
            <w:vAlign w:val="center"/>
          </w:tcPr>
          <w:p w14:paraId="40FF0EB3" w14:textId="77777777" w:rsidR="00732B8B" w:rsidRDefault="00732B8B" w:rsidP="000F0A7F">
            <w:pPr>
              <w:spacing w:before="40" w:after="40"/>
              <w:rPr>
                <w:rFonts w:asciiTheme="majorHAnsi" w:hAnsiTheme="majorHAnsi"/>
                <w:sz w:val="24"/>
              </w:rPr>
            </w:pPr>
            <w:r>
              <w:rPr>
                <w:rFonts w:asciiTheme="majorHAnsi" w:hAnsiTheme="majorHAnsi"/>
                <w:sz w:val="24"/>
              </w:rPr>
              <w:t>24-hour total downtime / week</w:t>
            </w:r>
          </w:p>
        </w:tc>
      </w:tr>
      <w:tr w:rsidR="00732B8B" w14:paraId="52F3B381" w14:textId="77777777" w:rsidTr="000F0A7F">
        <w:trPr>
          <w:trHeight w:val="144"/>
        </w:trPr>
        <w:tc>
          <w:tcPr>
            <w:tcW w:w="2808" w:type="dxa"/>
            <w:vAlign w:val="center"/>
          </w:tcPr>
          <w:p w14:paraId="2604D5CF" w14:textId="77777777" w:rsidR="00732B8B" w:rsidRDefault="00732B8B" w:rsidP="000F0A7F">
            <w:pPr>
              <w:spacing w:before="40" w:after="40"/>
              <w:rPr>
                <w:rFonts w:asciiTheme="majorHAnsi" w:hAnsiTheme="majorHAnsi"/>
                <w:sz w:val="24"/>
              </w:rPr>
            </w:pPr>
            <w:r>
              <w:rPr>
                <w:rFonts w:asciiTheme="majorHAnsi" w:hAnsiTheme="majorHAnsi"/>
                <w:sz w:val="24"/>
              </w:rPr>
              <w:t>RDDS (WHOIS/Web-based WHOIS)</w:t>
            </w:r>
          </w:p>
        </w:tc>
        <w:tc>
          <w:tcPr>
            <w:tcW w:w="6768" w:type="dxa"/>
          </w:tcPr>
          <w:p w14:paraId="228B3EC4" w14:textId="77777777" w:rsidR="00732B8B" w:rsidRDefault="00732B8B" w:rsidP="000F0A7F">
            <w:pPr>
              <w:spacing w:before="40" w:after="40"/>
              <w:rPr>
                <w:rFonts w:asciiTheme="majorHAnsi" w:hAnsiTheme="majorHAnsi"/>
                <w:sz w:val="24"/>
              </w:rPr>
            </w:pPr>
            <w:r>
              <w:rPr>
                <w:rFonts w:asciiTheme="majorHAnsi" w:hAnsiTheme="majorHAnsi"/>
                <w:sz w:val="24"/>
              </w:rPr>
              <w:t>24-hour total downtime / week</w:t>
            </w:r>
          </w:p>
        </w:tc>
      </w:tr>
      <w:tr w:rsidR="00732B8B" w14:paraId="60594F96" w14:textId="77777777" w:rsidTr="000F0A7F">
        <w:trPr>
          <w:trHeight w:val="144"/>
        </w:trPr>
        <w:tc>
          <w:tcPr>
            <w:tcW w:w="2808" w:type="dxa"/>
            <w:vAlign w:val="center"/>
          </w:tcPr>
          <w:p w14:paraId="6A3A2E95" w14:textId="77777777" w:rsidR="00732B8B" w:rsidRDefault="00732B8B" w:rsidP="000F0A7F">
            <w:pPr>
              <w:spacing w:before="40" w:after="40"/>
              <w:rPr>
                <w:rFonts w:asciiTheme="majorHAnsi" w:hAnsiTheme="majorHAnsi"/>
                <w:sz w:val="24"/>
              </w:rPr>
            </w:pPr>
            <w:r>
              <w:rPr>
                <w:rFonts w:asciiTheme="majorHAnsi" w:hAnsiTheme="majorHAnsi"/>
                <w:sz w:val="24"/>
              </w:rPr>
              <w:t>Data Escrow</w:t>
            </w:r>
          </w:p>
        </w:tc>
        <w:tc>
          <w:tcPr>
            <w:tcW w:w="6768" w:type="dxa"/>
          </w:tcPr>
          <w:p w14:paraId="5519F859" w14:textId="77777777" w:rsidR="00732B8B" w:rsidRDefault="00732B8B" w:rsidP="000F0A7F">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5D4F24DA" w14:textId="77777777" w:rsidR="00732B8B" w:rsidRDefault="00732B8B" w:rsidP="00732B8B">
      <w:pPr>
        <w:rPr>
          <w:rFonts w:asciiTheme="majorHAnsi" w:hAnsiTheme="majorHAnsi"/>
          <w:sz w:val="24"/>
          <w:szCs w:val="24"/>
        </w:rPr>
      </w:pPr>
    </w:p>
    <w:p w14:paraId="4045A699"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4B150888"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0F53828"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A77F57A"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471123D6" w14:textId="77777777" w:rsidR="00732B8B" w:rsidRDefault="00732B8B" w:rsidP="00732B8B">
      <w:pPr>
        <w:pStyle w:val="BlockText"/>
        <w:rPr>
          <w:rFonts w:asciiTheme="majorHAnsi" w:hAnsiTheme="majorHAnsi"/>
          <w:sz w:val="24"/>
          <w:szCs w:val="24"/>
        </w:rPr>
      </w:pPr>
      <w:r>
        <w:rPr>
          <w:rFonts w:asciiTheme="majorHAnsi" w:hAnsiTheme="majorHAnsi"/>
          <w:sz w:val="24"/>
          <w:szCs w:val="24"/>
        </w:rPr>
        <w:lastRenderedPageBreak/>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9897DD"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3406F24C"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98A0E93" w14:textId="77777777" w:rsidR="00732B8B" w:rsidRDefault="00732B8B" w:rsidP="00732B8B">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105DE363"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E91977" w14:textId="77777777" w:rsidR="00732B8B" w:rsidRDefault="00732B8B" w:rsidP="00732B8B">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582D588" w14:textId="77777777" w:rsidR="00732B8B" w:rsidRDefault="00732B8B" w:rsidP="00732B8B">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7467A14"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5C62988" w14:textId="77777777" w:rsidR="00732B8B" w:rsidRDefault="00732B8B" w:rsidP="00732B8B">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 xml:space="preserve">s described above.  Registry Operator agrees to not provide any differentiated treatment for the testing registrar other than no billing of the transactions.  ICANN shall not use the </w:t>
      </w:r>
      <w:r>
        <w:rPr>
          <w:rFonts w:asciiTheme="majorHAnsi" w:hAnsiTheme="majorHAnsi"/>
          <w:sz w:val="24"/>
          <w:szCs w:val="24"/>
        </w:rPr>
        <w:lastRenderedPageBreak/>
        <w:t>registrar for registering domain names (or other registry objects) for itself or others, except for the purposes of verifying contractual compliance with the conditions described in this Agreement.</w:t>
      </w:r>
    </w:p>
    <w:p w14:paraId="5E341F32" w14:textId="77777777" w:rsidR="00732B8B" w:rsidRDefault="00732B8B" w:rsidP="00732B8B">
      <w:pPr>
        <w:rPr>
          <w:rFonts w:asciiTheme="majorHAnsi" w:hAnsiTheme="majorHAnsi"/>
          <w:sz w:val="24"/>
          <w:szCs w:val="24"/>
          <w:lang w:eastAsia="en-US"/>
        </w:rPr>
        <w:sectPr w:rsidR="00732B8B">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109DA45F" w14:textId="77777777" w:rsidR="00732B8B" w:rsidRPr="00E17A38" w:rsidRDefault="00732B8B" w:rsidP="00732B8B">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0AB796DF" w14:textId="77777777" w:rsidR="00732B8B" w:rsidRPr="00E17A38" w:rsidRDefault="00732B8B" w:rsidP="00732B8B">
      <w:pPr>
        <w:pStyle w:val="ListParagraph"/>
        <w:numPr>
          <w:ilvl w:val="0"/>
          <w:numId w:val="22"/>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23B1FE" w14:textId="77777777" w:rsidR="00732B8B" w:rsidRPr="00E17A38" w:rsidRDefault="00732B8B" w:rsidP="00732B8B">
      <w:pPr>
        <w:rPr>
          <w:rFonts w:asciiTheme="majorHAnsi" w:eastAsia="MS Gothic" w:hAnsiTheme="majorHAnsi" w:cs="Cambria"/>
          <w:color w:val="000000"/>
          <w:sz w:val="24"/>
          <w:szCs w:val="24"/>
        </w:rPr>
      </w:pPr>
    </w:p>
    <w:p w14:paraId="347033F7" w14:textId="77777777" w:rsidR="00732B8B" w:rsidRPr="00E17A38" w:rsidRDefault="00732B8B" w:rsidP="00732B8B">
      <w:pPr>
        <w:pStyle w:val="ListParagraph"/>
        <w:numPr>
          <w:ilvl w:val="0"/>
          <w:numId w:val="22"/>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F866AA3" w14:textId="77777777" w:rsidR="00732B8B" w:rsidRPr="00E17A38" w:rsidRDefault="00732B8B" w:rsidP="00732B8B">
      <w:pPr>
        <w:pStyle w:val="ListParagraph"/>
        <w:rPr>
          <w:rFonts w:asciiTheme="majorHAnsi" w:eastAsia="MS Gothic" w:hAnsiTheme="majorHAnsi" w:cs="Cambria"/>
          <w:color w:val="000000"/>
          <w:sz w:val="24"/>
          <w:szCs w:val="24"/>
        </w:rPr>
      </w:pPr>
    </w:p>
    <w:p w14:paraId="72B5DC3C" w14:textId="77777777" w:rsidR="00732B8B" w:rsidRPr="00C632D7" w:rsidRDefault="00732B8B" w:rsidP="00732B8B">
      <w:pPr>
        <w:pStyle w:val="ListParagraph"/>
        <w:numPr>
          <w:ilvl w:val="0"/>
          <w:numId w:val="22"/>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45CECEA6" w14:textId="77777777" w:rsidR="00732B8B" w:rsidRPr="00E17A38" w:rsidRDefault="00732B8B" w:rsidP="00732B8B">
      <w:pPr>
        <w:ind w:left="360"/>
        <w:rPr>
          <w:rFonts w:asciiTheme="majorHAnsi" w:eastAsia="MS Gothic" w:hAnsiTheme="majorHAnsi"/>
          <w:color w:val="000000"/>
          <w:sz w:val="24"/>
          <w:szCs w:val="24"/>
        </w:rPr>
      </w:pPr>
    </w:p>
    <w:p w14:paraId="29DAA307" w14:textId="77777777" w:rsidR="00732B8B" w:rsidRPr="00E17A38" w:rsidRDefault="00732B8B" w:rsidP="00732B8B">
      <w:pPr>
        <w:pStyle w:val="ListParagraph"/>
        <w:numPr>
          <w:ilvl w:val="1"/>
          <w:numId w:val="22"/>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3AD0C86" w14:textId="77777777" w:rsidR="00732B8B" w:rsidRPr="00E17A38" w:rsidRDefault="00732B8B" w:rsidP="00732B8B">
      <w:pPr>
        <w:pStyle w:val="ListParagraph"/>
        <w:ind w:left="1440"/>
        <w:rPr>
          <w:rFonts w:asciiTheme="majorHAnsi" w:eastAsia="MS Gothic" w:hAnsiTheme="majorHAnsi" w:cs="Cambria"/>
          <w:sz w:val="24"/>
          <w:szCs w:val="24"/>
        </w:rPr>
      </w:pPr>
    </w:p>
    <w:p w14:paraId="60C6475F" w14:textId="77777777" w:rsidR="00732B8B" w:rsidRPr="00E17A38" w:rsidRDefault="00732B8B" w:rsidP="00732B8B">
      <w:pPr>
        <w:pStyle w:val="ListParagraph"/>
        <w:numPr>
          <w:ilvl w:val="1"/>
          <w:numId w:val="22"/>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1ACE76C" w14:textId="77777777" w:rsidR="00732B8B" w:rsidRPr="00E17A38" w:rsidRDefault="00732B8B" w:rsidP="00732B8B">
      <w:pPr>
        <w:pStyle w:val="ListParagraph"/>
        <w:rPr>
          <w:rFonts w:asciiTheme="majorHAnsi" w:eastAsia="MS Gothic" w:hAnsiTheme="majorHAnsi" w:cs="Cambria"/>
          <w:sz w:val="24"/>
          <w:szCs w:val="24"/>
        </w:rPr>
      </w:pPr>
    </w:p>
    <w:p w14:paraId="5136E0E4" w14:textId="77777777" w:rsidR="00732B8B" w:rsidRPr="00E17A38" w:rsidRDefault="00732B8B" w:rsidP="00732B8B">
      <w:pPr>
        <w:pStyle w:val="ListParagraph"/>
        <w:numPr>
          <w:ilvl w:val="1"/>
          <w:numId w:val="22"/>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15E6FAF" w14:textId="77777777" w:rsidR="00732B8B" w:rsidRPr="00E17A38" w:rsidRDefault="00732B8B" w:rsidP="00732B8B">
      <w:pPr>
        <w:pStyle w:val="ListParagraph"/>
        <w:ind w:left="1440"/>
        <w:rPr>
          <w:rFonts w:asciiTheme="majorHAnsi" w:eastAsia="MS Gothic" w:hAnsiTheme="majorHAnsi" w:cs="Cambria"/>
          <w:color w:val="000000"/>
          <w:sz w:val="24"/>
          <w:szCs w:val="24"/>
        </w:rPr>
      </w:pPr>
    </w:p>
    <w:p w14:paraId="5EEF52C8" w14:textId="77777777" w:rsidR="00732B8B" w:rsidRPr="00E17A38" w:rsidRDefault="00732B8B" w:rsidP="00732B8B">
      <w:pPr>
        <w:pStyle w:val="ListParagraph"/>
        <w:numPr>
          <w:ilvl w:val="1"/>
          <w:numId w:val="22"/>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E18A8D6" w14:textId="77777777" w:rsidR="00D1044F" w:rsidRDefault="00D1044F"/>
    <w:sectPr w:rsidR="00D104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09EF" w14:textId="77777777" w:rsidR="00A17FDB" w:rsidRDefault="00A17FDB">
      <w:r>
        <w:separator/>
      </w:r>
    </w:p>
  </w:endnote>
  <w:endnote w:type="continuationSeparator" w:id="0">
    <w:p w14:paraId="52CD384B" w14:textId="77777777" w:rsidR="00A17FDB" w:rsidRDefault="00A1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altName w:val="宋体"/>
    <w:panose1 w:val="020B0604020202020204"/>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A411" w14:textId="77777777" w:rsidR="00E31769" w:rsidRDefault="00732B8B">
    <w:pPr>
      <w:pStyle w:val="Footer"/>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DB07F" w14:textId="77777777" w:rsidR="00E31769" w:rsidRDefault="00732B8B">
    <w:pPr>
      <w:pStyle w:val="Footer"/>
      <w:spacing w:line="200" w:lineRule="exact"/>
      <w:jc w:val="center"/>
    </w:pPr>
    <w:r>
      <w:fldChar w:fldCharType="begin"/>
    </w:r>
    <w:r>
      <w:instrText xml:space="preserve"> PAGE   \* MERGEFORMAT </w:instrText>
    </w:r>
    <w:r>
      <w:fldChar w:fldCharType="separate"/>
    </w:r>
    <w:r>
      <w:rPr>
        <w:noProof/>
      </w:rPr>
      <w:t>46</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D382"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58</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264FC" w14:textId="77777777" w:rsidR="00E31769" w:rsidRDefault="00732B8B">
    <w:pPr>
      <w:pStyle w:val="Footer"/>
      <w:spacing w:line="200" w:lineRule="exact"/>
      <w:jc w:val="center"/>
    </w:pPr>
    <w:r>
      <w:fldChar w:fldCharType="begin"/>
    </w:r>
    <w:r>
      <w:instrText xml:space="preserve"> PAGE   \* MERGEFORMAT </w:instrText>
    </w:r>
    <w:r>
      <w:fldChar w:fldCharType="separate"/>
    </w:r>
    <w:r>
      <w:rPr>
        <w:noProof/>
      </w:rPr>
      <w:t>50</w:t>
    </w:r>
    <w:r>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BBE6C"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90</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016EB"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89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0F68C" w14:textId="77777777" w:rsidR="00E31769" w:rsidRDefault="00732B8B">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Pr>
        <w:noProof/>
      </w:rPr>
      <w:t>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23A6" w14:textId="77777777" w:rsidR="00E31769" w:rsidRDefault="00732B8B">
    <w:pPr>
      <w:pStyle w:val="Footer"/>
      <w:spacing w:line="200" w:lineRule="exact"/>
      <w:jc w:val="center"/>
    </w:pPr>
    <w:r>
      <w:fldChar w:fldCharType="begin"/>
    </w:r>
    <w:r>
      <w:instrText xml:space="preserve"> PAGE   \* MERGEFORMAT </w:instrText>
    </w:r>
    <w:r>
      <w:fldChar w:fldCharType="separate"/>
    </w:r>
    <w:r>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36BC4" w14:textId="77777777" w:rsidR="00E31769" w:rsidRDefault="00A17FDB">
    <w:pPr>
      <w:pStyle w:val="Footer"/>
      <w:tabs>
        <w:tab w:val="clear" w:pos="4680"/>
      </w:tabs>
      <w:spacing w:line="200" w:lineRule="exact"/>
      <w:jc w:val="center"/>
    </w:pPr>
  </w:p>
  <w:p w14:paraId="04BA22E9"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34</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18ED"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40</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D9D6" w14:textId="77777777" w:rsidR="00E31769" w:rsidRDefault="00732B8B">
    <w:pPr>
      <w:pStyle w:val="Footer"/>
      <w:spacing w:line="200" w:lineRule="exact"/>
      <w:jc w:val="center"/>
    </w:pPr>
    <w:r>
      <w:fldChar w:fldCharType="begin"/>
    </w:r>
    <w:r>
      <w:instrText xml:space="preserve"> PAGE   \* MERGEFORMAT </w:instrText>
    </w:r>
    <w:r>
      <w:fldChar w:fldCharType="separate"/>
    </w:r>
    <w:r>
      <w:rPr>
        <w:noProof/>
      </w:rPr>
      <w:t>35</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463FB" w14:textId="77777777" w:rsidR="00E31769" w:rsidRDefault="00732B8B">
    <w:pPr>
      <w:pStyle w:val="Footer"/>
      <w:spacing w:line="200" w:lineRule="exact"/>
      <w:jc w:val="center"/>
    </w:pPr>
    <w:r>
      <w:fldChar w:fldCharType="begin"/>
    </w:r>
    <w:r>
      <w:instrText xml:space="preserve"> PAGE   \* MERGEFORMAT </w:instrText>
    </w:r>
    <w:r>
      <w:fldChar w:fldCharType="separate"/>
    </w:r>
    <w:r>
      <w:rPr>
        <w:noProof/>
      </w:rPr>
      <w:t>45</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BAF4"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41</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4FBD" w14:textId="77777777" w:rsidR="00E31769" w:rsidRDefault="00732B8B">
    <w:pPr>
      <w:pStyle w:val="Footer"/>
      <w:tabs>
        <w:tab w:val="clear" w:pos="4680"/>
      </w:tabs>
      <w:spacing w:line="200" w:lineRule="exact"/>
      <w:jc w:val="center"/>
    </w:pPr>
    <w:r>
      <w:fldChar w:fldCharType="begin"/>
    </w:r>
    <w:r>
      <w:instrText xml:space="preserve"> PAGE   \* MERGEFORMAT </w:instrText>
    </w:r>
    <w:r>
      <w:fldChar w:fldCharType="separate"/>
    </w:r>
    <w:r>
      <w:rPr>
        <w:noProof/>
      </w:rPr>
      <w:t>49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9399B" w14:textId="77777777" w:rsidR="00A17FDB" w:rsidRDefault="00A17FDB">
      <w:r>
        <w:separator/>
      </w:r>
    </w:p>
  </w:footnote>
  <w:footnote w:type="continuationSeparator" w:id="0">
    <w:p w14:paraId="3A2E124E" w14:textId="77777777" w:rsidR="00A17FDB" w:rsidRDefault="00A17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5052" w14:textId="77777777" w:rsidR="00E31769" w:rsidRDefault="00A17F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FDBE" w14:textId="77777777" w:rsidR="00E31769" w:rsidRDefault="00A17FD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6641A" w14:textId="77777777" w:rsidR="00E31769" w:rsidRDefault="00732B8B">
    <w:pPr>
      <w:pStyle w:val="Header"/>
      <w:rPr>
        <w:i/>
      </w:rPr>
    </w:pPr>
    <w:r>
      <w:tab/>
    </w:r>
    <w:r>
      <w:tab/>
    </w:r>
    <w:r>
      <w:rPr>
        <w:i/>
        <w:sz w:val="16"/>
        <w:szCs w:val="16"/>
      </w:rPr>
      <w:t>NEW GTLD AGREEMENT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86A9" w14:textId="77777777" w:rsidR="00E31769" w:rsidRDefault="00A17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C81F" w14:textId="77777777" w:rsidR="00E31769" w:rsidRDefault="00A17F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5C29" w14:textId="77777777" w:rsidR="00E31769" w:rsidRDefault="00A17FD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7AFD" w14:textId="77777777" w:rsidR="00E31769" w:rsidRDefault="00A17F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50236" w14:textId="77777777" w:rsidR="00E31769" w:rsidRDefault="00A17F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DBB0" w14:textId="77777777" w:rsidR="00E31769" w:rsidRDefault="00A17F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A864" w14:textId="77777777" w:rsidR="00E31769" w:rsidRDefault="00A17F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6A93" w14:textId="77777777" w:rsidR="00E31769" w:rsidRDefault="00A17F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9"/>
  </w:num>
  <w:num w:numId="24">
    <w:abstractNumId w:val="16"/>
  </w:num>
  <w:num w:numId="25">
    <w:abstractNumId w:val="21"/>
  </w:num>
  <w:num w:numId="26">
    <w:abstractNumId w:val="17"/>
  </w:num>
  <w:num w:numId="27">
    <w:abstractNumId w:val="23"/>
  </w:num>
  <w:num w:numId="28">
    <w:abstractNumId w:val="20"/>
  </w:num>
  <w:num w:numId="29">
    <w:abstractNumId w:val="10"/>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proofState w:spelling="clean" w:grammar="clean"/>
  <w:documentProtection w:edit="readOnly" w:enforcement="1" w:cryptProviderType="rsaAES" w:cryptAlgorithmClass="hash" w:cryptAlgorithmType="typeAny" w:cryptAlgorithmSid="14" w:cryptSpinCount="100000" w:hash="gjsY0gQfZKBo7oVvraKwo07DyGLqwurqQyRGP1sMp6KPWnvgaN/TEjCjdWmy+X+DJh0kEy9DA5E2NqD5VU5LpA==" w:salt="n/5h2/A3tW81D2gj+WXHv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B8B"/>
    <w:rsid w:val="002E6B73"/>
    <w:rsid w:val="003F6EBC"/>
    <w:rsid w:val="00732B8B"/>
    <w:rsid w:val="00770F47"/>
    <w:rsid w:val="008331F3"/>
    <w:rsid w:val="00A11E5F"/>
    <w:rsid w:val="00A17FDB"/>
    <w:rsid w:val="00D10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1C28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2B8B"/>
    <w:rPr>
      <w:rFonts w:ascii="Times New Roman" w:eastAsia="SimSun" w:hAnsi="Times New Roman" w:cs="Times New Roman"/>
      <w:sz w:val="22"/>
      <w:szCs w:val="20"/>
      <w:lang w:eastAsia="zh-CN"/>
    </w:rPr>
  </w:style>
  <w:style w:type="paragraph" w:styleId="Heading1">
    <w:name w:val="heading 1"/>
    <w:basedOn w:val="Normal"/>
    <w:next w:val="BodyText"/>
    <w:link w:val="Heading1Char"/>
    <w:qFormat/>
    <w:rsid w:val="00732B8B"/>
    <w:pPr>
      <w:keepNext/>
      <w:spacing w:after="240"/>
      <w:jc w:val="center"/>
      <w:outlineLvl w:val="0"/>
    </w:pPr>
  </w:style>
  <w:style w:type="paragraph" w:styleId="Heading2">
    <w:name w:val="heading 2"/>
    <w:basedOn w:val="Normal"/>
    <w:next w:val="BodyText"/>
    <w:link w:val="Heading2Char"/>
    <w:qFormat/>
    <w:rsid w:val="00732B8B"/>
    <w:pPr>
      <w:keepNext/>
      <w:spacing w:after="240"/>
      <w:outlineLvl w:val="1"/>
    </w:pPr>
  </w:style>
  <w:style w:type="paragraph" w:styleId="Heading3">
    <w:name w:val="heading 3"/>
    <w:basedOn w:val="Normal"/>
    <w:next w:val="BodyText"/>
    <w:link w:val="Heading3Char"/>
    <w:qFormat/>
    <w:rsid w:val="00732B8B"/>
    <w:pPr>
      <w:spacing w:after="240"/>
      <w:outlineLvl w:val="2"/>
    </w:pPr>
  </w:style>
  <w:style w:type="paragraph" w:styleId="Heading4">
    <w:name w:val="heading 4"/>
    <w:basedOn w:val="Normal"/>
    <w:next w:val="BodyText"/>
    <w:link w:val="Heading4Char"/>
    <w:qFormat/>
    <w:rsid w:val="00732B8B"/>
    <w:pPr>
      <w:spacing w:after="240"/>
      <w:outlineLvl w:val="3"/>
    </w:pPr>
  </w:style>
  <w:style w:type="paragraph" w:styleId="Heading5">
    <w:name w:val="heading 5"/>
    <w:basedOn w:val="Normal"/>
    <w:next w:val="BodyText"/>
    <w:link w:val="Heading5Char"/>
    <w:qFormat/>
    <w:rsid w:val="00732B8B"/>
    <w:pPr>
      <w:spacing w:after="240"/>
      <w:outlineLvl w:val="4"/>
    </w:pPr>
  </w:style>
  <w:style w:type="paragraph" w:styleId="Heading6">
    <w:name w:val="heading 6"/>
    <w:basedOn w:val="Normal"/>
    <w:next w:val="BodyText"/>
    <w:link w:val="Heading6Char"/>
    <w:qFormat/>
    <w:rsid w:val="00732B8B"/>
    <w:pPr>
      <w:spacing w:after="240"/>
      <w:outlineLvl w:val="5"/>
    </w:pPr>
  </w:style>
  <w:style w:type="paragraph" w:styleId="Heading7">
    <w:name w:val="heading 7"/>
    <w:basedOn w:val="Normal"/>
    <w:next w:val="BodyText"/>
    <w:link w:val="Heading7Char"/>
    <w:qFormat/>
    <w:rsid w:val="00732B8B"/>
    <w:pPr>
      <w:spacing w:after="240"/>
      <w:outlineLvl w:val="6"/>
    </w:pPr>
  </w:style>
  <w:style w:type="paragraph" w:styleId="Heading8">
    <w:name w:val="heading 8"/>
    <w:basedOn w:val="Normal"/>
    <w:next w:val="BodyText"/>
    <w:link w:val="Heading8Char"/>
    <w:qFormat/>
    <w:rsid w:val="00732B8B"/>
    <w:pPr>
      <w:spacing w:after="240"/>
      <w:outlineLvl w:val="7"/>
    </w:pPr>
  </w:style>
  <w:style w:type="paragraph" w:styleId="Heading9">
    <w:name w:val="heading 9"/>
    <w:basedOn w:val="Normal"/>
    <w:next w:val="BodyText"/>
    <w:link w:val="Heading9Char"/>
    <w:qFormat/>
    <w:rsid w:val="00732B8B"/>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B8B"/>
    <w:rPr>
      <w:rFonts w:ascii="Times New Roman" w:eastAsia="SimSun" w:hAnsi="Times New Roman" w:cs="Times New Roman"/>
      <w:sz w:val="22"/>
      <w:szCs w:val="20"/>
      <w:lang w:eastAsia="zh-CN"/>
    </w:rPr>
  </w:style>
  <w:style w:type="character" w:customStyle="1" w:styleId="Heading2Char">
    <w:name w:val="Heading 2 Char"/>
    <w:basedOn w:val="DefaultParagraphFont"/>
    <w:link w:val="Heading2"/>
    <w:rsid w:val="00732B8B"/>
    <w:rPr>
      <w:rFonts w:ascii="Times New Roman" w:eastAsia="SimSun" w:hAnsi="Times New Roman" w:cs="Times New Roman"/>
      <w:sz w:val="22"/>
      <w:szCs w:val="20"/>
      <w:lang w:eastAsia="zh-CN"/>
    </w:rPr>
  </w:style>
  <w:style w:type="character" w:customStyle="1" w:styleId="Heading3Char">
    <w:name w:val="Heading 3 Char"/>
    <w:basedOn w:val="DefaultParagraphFont"/>
    <w:link w:val="Heading3"/>
    <w:rsid w:val="00732B8B"/>
    <w:rPr>
      <w:rFonts w:ascii="Times New Roman" w:eastAsia="SimSun" w:hAnsi="Times New Roman" w:cs="Times New Roman"/>
      <w:sz w:val="22"/>
      <w:szCs w:val="20"/>
      <w:lang w:eastAsia="zh-CN"/>
    </w:rPr>
  </w:style>
  <w:style w:type="character" w:customStyle="1" w:styleId="Heading4Char">
    <w:name w:val="Heading 4 Char"/>
    <w:basedOn w:val="DefaultParagraphFont"/>
    <w:link w:val="Heading4"/>
    <w:rsid w:val="00732B8B"/>
    <w:rPr>
      <w:rFonts w:ascii="Times New Roman" w:eastAsia="SimSun" w:hAnsi="Times New Roman" w:cs="Times New Roman"/>
      <w:sz w:val="22"/>
      <w:szCs w:val="20"/>
      <w:lang w:eastAsia="zh-CN"/>
    </w:rPr>
  </w:style>
  <w:style w:type="character" w:customStyle="1" w:styleId="Heading5Char">
    <w:name w:val="Heading 5 Char"/>
    <w:basedOn w:val="DefaultParagraphFont"/>
    <w:link w:val="Heading5"/>
    <w:rsid w:val="00732B8B"/>
    <w:rPr>
      <w:rFonts w:ascii="Times New Roman" w:eastAsia="SimSun" w:hAnsi="Times New Roman" w:cs="Times New Roman"/>
      <w:sz w:val="22"/>
      <w:szCs w:val="20"/>
      <w:lang w:eastAsia="zh-CN"/>
    </w:rPr>
  </w:style>
  <w:style w:type="character" w:customStyle="1" w:styleId="Heading6Char">
    <w:name w:val="Heading 6 Char"/>
    <w:basedOn w:val="DefaultParagraphFont"/>
    <w:link w:val="Heading6"/>
    <w:rsid w:val="00732B8B"/>
    <w:rPr>
      <w:rFonts w:ascii="Times New Roman" w:eastAsia="SimSun" w:hAnsi="Times New Roman" w:cs="Times New Roman"/>
      <w:sz w:val="22"/>
      <w:szCs w:val="20"/>
      <w:lang w:eastAsia="zh-CN"/>
    </w:rPr>
  </w:style>
  <w:style w:type="character" w:customStyle="1" w:styleId="Heading7Char">
    <w:name w:val="Heading 7 Char"/>
    <w:basedOn w:val="DefaultParagraphFont"/>
    <w:link w:val="Heading7"/>
    <w:rsid w:val="00732B8B"/>
    <w:rPr>
      <w:rFonts w:ascii="Times New Roman" w:eastAsia="SimSun" w:hAnsi="Times New Roman" w:cs="Times New Roman"/>
      <w:sz w:val="22"/>
      <w:szCs w:val="20"/>
      <w:lang w:eastAsia="zh-CN"/>
    </w:rPr>
  </w:style>
  <w:style w:type="character" w:customStyle="1" w:styleId="Heading8Char">
    <w:name w:val="Heading 8 Char"/>
    <w:basedOn w:val="DefaultParagraphFont"/>
    <w:link w:val="Heading8"/>
    <w:rsid w:val="00732B8B"/>
    <w:rPr>
      <w:rFonts w:ascii="Times New Roman" w:eastAsia="SimSun" w:hAnsi="Times New Roman" w:cs="Times New Roman"/>
      <w:sz w:val="22"/>
      <w:szCs w:val="20"/>
      <w:lang w:eastAsia="zh-CN"/>
    </w:rPr>
  </w:style>
  <w:style w:type="character" w:customStyle="1" w:styleId="Heading9Char">
    <w:name w:val="Heading 9 Char"/>
    <w:basedOn w:val="DefaultParagraphFont"/>
    <w:link w:val="Heading9"/>
    <w:rsid w:val="00732B8B"/>
    <w:rPr>
      <w:rFonts w:ascii="Times New Roman" w:eastAsia="SimSun" w:hAnsi="Times New Roman" w:cs="Times New Roman"/>
      <w:sz w:val="22"/>
      <w:szCs w:val="20"/>
      <w:lang w:eastAsia="zh-CN"/>
    </w:rPr>
  </w:style>
  <w:style w:type="paragraph" w:styleId="BalloonText">
    <w:name w:val="Balloon Text"/>
    <w:basedOn w:val="Normal"/>
    <w:link w:val="BalloonTextChar"/>
    <w:uiPriority w:val="99"/>
    <w:unhideWhenUsed/>
    <w:rsid w:val="00732B8B"/>
    <w:rPr>
      <w:rFonts w:ascii="Tahoma" w:hAnsi="Tahoma" w:cs="Tahoma"/>
      <w:sz w:val="16"/>
      <w:szCs w:val="16"/>
    </w:rPr>
  </w:style>
  <w:style w:type="character" w:customStyle="1" w:styleId="BalloonTextChar">
    <w:name w:val="Balloon Text Char"/>
    <w:basedOn w:val="DefaultParagraphFont"/>
    <w:link w:val="BalloonText"/>
    <w:uiPriority w:val="99"/>
    <w:rsid w:val="00732B8B"/>
    <w:rPr>
      <w:rFonts w:ascii="Tahoma" w:eastAsia="SimSun" w:hAnsi="Tahoma" w:cs="Tahoma"/>
      <w:sz w:val="16"/>
      <w:szCs w:val="16"/>
      <w:lang w:eastAsia="zh-CN"/>
    </w:rPr>
  </w:style>
  <w:style w:type="paragraph" w:styleId="BlockText">
    <w:name w:val="Block Text"/>
    <w:basedOn w:val="Normal"/>
    <w:rsid w:val="00732B8B"/>
    <w:pPr>
      <w:spacing w:after="240"/>
    </w:pPr>
  </w:style>
  <w:style w:type="paragraph" w:customStyle="1" w:styleId="BlockText2">
    <w:name w:val="Block Text 2"/>
    <w:basedOn w:val="Normal"/>
    <w:uiPriority w:val="1"/>
    <w:unhideWhenUsed/>
    <w:rsid w:val="00732B8B"/>
    <w:pPr>
      <w:spacing w:line="480" w:lineRule="auto"/>
      <w:ind w:left="720" w:right="720"/>
    </w:pPr>
  </w:style>
  <w:style w:type="paragraph" w:customStyle="1" w:styleId="BlockText3">
    <w:name w:val="Block Text 3"/>
    <w:basedOn w:val="Normal"/>
    <w:uiPriority w:val="2"/>
    <w:unhideWhenUsed/>
    <w:rsid w:val="00732B8B"/>
    <w:pPr>
      <w:spacing w:after="120" w:line="360" w:lineRule="auto"/>
      <w:ind w:left="720" w:right="720"/>
    </w:pPr>
  </w:style>
  <w:style w:type="paragraph" w:styleId="BodyText">
    <w:name w:val="Body Text"/>
    <w:basedOn w:val="Normal"/>
    <w:link w:val="BodyTextChar"/>
    <w:rsid w:val="00732B8B"/>
    <w:pPr>
      <w:spacing w:after="240"/>
      <w:ind w:firstLine="720"/>
    </w:pPr>
  </w:style>
  <w:style w:type="character" w:customStyle="1" w:styleId="BodyTextChar">
    <w:name w:val="Body Text Char"/>
    <w:basedOn w:val="DefaultParagraphFont"/>
    <w:link w:val="BodyText"/>
    <w:rsid w:val="00732B8B"/>
    <w:rPr>
      <w:rFonts w:ascii="Times New Roman" w:eastAsia="SimSun" w:hAnsi="Times New Roman" w:cs="Times New Roman"/>
      <w:sz w:val="22"/>
      <w:szCs w:val="20"/>
      <w:lang w:eastAsia="zh-CN"/>
    </w:rPr>
  </w:style>
  <w:style w:type="paragraph" w:styleId="BodyText2">
    <w:name w:val="Body Text 2"/>
    <w:basedOn w:val="Normal"/>
    <w:link w:val="BodyText2Char"/>
    <w:rsid w:val="00732B8B"/>
    <w:pPr>
      <w:spacing w:line="480" w:lineRule="auto"/>
      <w:ind w:firstLine="720"/>
    </w:pPr>
  </w:style>
  <w:style w:type="character" w:customStyle="1" w:styleId="BodyText2Char">
    <w:name w:val="Body Text 2 Char"/>
    <w:basedOn w:val="DefaultParagraphFont"/>
    <w:link w:val="BodyText2"/>
    <w:rsid w:val="00732B8B"/>
    <w:rPr>
      <w:rFonts w:ascii="Times New Roman" w:eastAsia="SimSun" w:hAnsi="Times New Roman" w:cs="Times New Roman"/>
      <w:sz w:val="22"/>
      <w:szCs w:val="20"/>
      <w:lang w:eastAsia="zh-CN"/>
    </w:rPr>
  </w:style>
  <w:style w:type="paragraph" w:styleId="BodyText3">
    <w:name w:val="Body Text 3"/>
    <w:basedOn w:val="Normal"/>
    <w:link w:val="BodyText3Char"/>
    <w:rsid w:val="00732B8B"/>
    <w:pPr>
      <w:spacing w:line="360" w:lineRule="auto"/>
      <w:ind w:firstLine="720"/>
    </w:pPr>
  </w:style>
  <w:style w:type="character" w:customStyle="1" w:styleId="BodyText3Char">
    <w:name w:val="Body Text 3 Char"/>
    <w:basedOn w:val="DefaultParagraphFont"/>
    <w:link w:val="BodyText3"/>
    <w:rsid w:val="00732B8B"/>
    <w:rPr>
      <w:rFonts w:ascii="Times New Roman" w:eastAsia="SimSun" w:hAnsi="Times New Roman" w:cs="Times New Roman"/>
      <w:sz w:val="22"/>
      <w:szCs w:val="20"/>
      <w:lang w:eastAsia="zh-CN"/>
    </w:rPr>
  </w:style>
  <w:style w:type="paragraph" w:styleId="BodyTextFirstIndent">
    <w:name w:val="Body Text First Indent"/>
    <w:basedOn w:val="Normal"/>
    <w:link w:val="BodyTextFirstIndentChar"/>
    <w:rsid w:val="00732B8B"/>
    <w:pPr>
      <w:spacing w:after="240"/>
      <w:ind w:firstLine="1440"/>
    </w:pPr>
  </w:style>
  <w:style w:type="character" w:customStyle="1" w:styleId="BodyTextFirstIndentChar">
    <w:name w:val="Body Text First Indent Char"/>
    <w:basedOn w:val="BodyTextChar"/>
    <w:link w:val="BodyTextFirstIndent"/>
    <w:rsid w:val="00732B8B"/>
    <w:rPr>
      <w:rFonts w:ascii="Times New Roman" w:eastAsia="SimSun" w:hAnsi="Times New Roman" w:cs="Times New Roman"/>
      <w:sz w:val="22"/>
      <w:szCs w:val="20"/>
      <w:lang w:eastAsia="zh-CN"/>
    </w:rPr>
  </w:style>
  <w:style w:type="paragraph" w:styleId="BodyTextIndent">
    <w:name w:val="Body Text Indent"/>
    <w:basedOn w:val="Normal"/>
    <w:link w:val="BodyTextIndentChar"/>
    <w:rsid w:val="00732B8B"/>
    <w:pPr>
      <w:spacing w:after="240"/>
      <w:ind w:left="1440"/>
    </w:pPr>
  </w:style>
  <w:style w:type="character" w:customStyle="1" w:styleId="BodyTextIndentChar">
    <w:name w:val="Body Text Indent Char"/>
    <w:basedOn w:val="DefaultParagraphFont"/>
    <w:link w:val="BodyTextIndent"/>
    <w:rsid w:val="00732B8B"/>
    <w:rPr>
      <w:rFonts w:ascii="Times New Roman" w:eastAsia="SimSun" w:hAnsi="Times New Roman" w:cs="Times New Roman"/>
      <w:sz w:val="22"/>
      <w:szCs w:val="20"/>
      <w:lang w:eastAsia="zh-CN"/>
    </w:rPr>
  </w:style>
  <w:style w:type="paragraph" w:styleId="BodyTextFirstIndent2">
    <w:name w:val="Body Text First Indent 2"/>
    <w:basedOn w:val="Normal"/>
    <w:link w:val="BodyTextFirstIndent2Char"/>
    <w:rsid w:val="00732B8B"/>
    <w:pPr>
      <w:spacing w:line="480" w:lineRule="auto"/>
      <w:ind w:firstLine="1440"/>
    </w:pPr>
  </w:style>
  <w:style w:type="character" w:customStyle="1" w:styleId="BodyTextFirstIndent2Char">
    <w:name w:val="Body Text First Indent 2 Char"/>
    <w:basedOn w:val="BodyTextIndentChar"/>
    <w:link w:val="BodyTextFirstIndent2"/>
    <w:rsid w:val="00732B8B"/>
    <w:rPr>
      <w:rFonts w:ascii="Times New Roman" w:eastAsia="SimSun" w:hAnsi="Times New Roman" w:cs="Times New Roman"/>
      <w:sz w:val="22"/>
      <w:szCs w:val="20"/>
      <w:lang w:eastAsia="zh-CN"/>
    </w:rPr>
  </w:style>
  <w:style w:type="paragraph" w:customStyle="1" w:styleId="BodyTextFirstIndent3">
    <w:name w:val="Body Text First Indent 3"/>
    <w:basedOn w:val="Normal"/>
    <w:rsid w:val="00732B8B"/>
    <w:pPr>
      <w:spacing w:line="360" w:lineRule="auto"/>
      <w:ind w:firstLine="1440"/>
    </w:pPr>
  </w:style>
  <w:style w:type="paragraph" w:styleId="BodyTextIndent2">
    <w:name w:val="Body Text Indent 2"/>
    <w:basedOn w:val="Normal"/>
    <w:link w:val="BodyTextIndent2Char"/>
    <w:rsid w:val="00732B8B"/>
    <w:pPr>
      <w:ind w:left="720"/>
    </w:pPr>
  </w:style>
  <w:style w:type="character" w:customStyle="1" w:styleId="BodyTextIndent2Char">
    <w:name w:val="Body Text Indent 2 Char"/>
    <w:basedOn w:val="DefaultParagraphFont"/>
    <w:link w:val="BodyTextIndent2"/>
    <w:rsid w:val="00732B8B"/>
    <w:rPr>
      <w:rFonts w:ascii="Times New Roman" w:eastAsia="SimSun" w:hAnsi="Times New Roman" w:cs="Times New Roman"/>
      <w:sz w:val="22"/>
      <w:szCs w:val="20"/>
      <w:lang w:eastAsia="zh-CN"/>
    </w:rPr>
  </w:style>
  <w:style w:type="paragraph" w:styleId="BodyTextIndent3">
    <w:name w:val="Body Text Indent 3"/>
    <w:basedOn w:val="Normal"/>
    <w:link w:val="BodyTextIndent3Char"/>
    <w:rsid w:val="00732B8B"/>
    <w:pPr>
      <w:spacing w:after="240"/>
      <w:ind w:left="2160"/>
    </w:pPr>
  </w:style>
  <w:style w:type="character" w:customStyle="1" w:styleId="BodyTextIndent3Char">
    <w:name w:val="Body Text Indent 3 Char"/>
    <w:basedOn w:val="DefaultParagraphFont"/>
    <w:link w:val="BodyTextIndent3"/>
    <w:rsid w:val="00732B8B"/>
    <w:rPr>
      <w:rFonts w:ascii="Times New Roman" w:eastAsia="SimSun" w:hAnsi="Times New Roman" w:cs="Times New Roman"/>
      <w:sz w:val="22"/>
      <w:szCs w:val="20"/>
      <w:lang w:eastAsia="zh-CN"/>
    </w:rPr>
  </w:style>
  <w:style w:type="paragraph" w:styleId="Caption">
    <w:name w:val="caption"/>
    <w:basedOn w:val="Normal"/>
    <w:next w:val="BodyText"/>
    <w:qFormat/>
    <w:rsid w:val="00732B8B"/>
    <w:pPr>
      <w:spacing w:after="240"/>
    </w:pPr>
    <w:rPr>
      <w:b/>
    </w:rPr>
  </w:style>
  <w:style w:type="paragraph" w:styleId="Closing">
    <w:name w:val="Closing"/>
    <w:basedOn w:val="Normal"/>
    <w:link w:val="ClosingChar"/>
    <w:rsid w:val="00732B8B"/>
    <w:pPr>
      <w:keepNext/>
      <w:spacing w:after="960"/>
      <w:ind w:left="4680"/>
    </w:pPr>
  </w:style>
  <w:style w:type="character" w:customStyle="1" w:styleId="ClosingChar">
    <w:name w:val="Closing Char"/>
    <w:basedOn w:val="DefaultParagraphFont"/>
    <w:link w:val="Closing"/>
    <w:rsid w:val="00732B8B"/>
    <w:rPr>
      <w:rFonts w:ascii="Times New Roman" w:eastAsia="SimSun" w:hAnsi="Times New Roman" w:cs="Times New Roman"/>
      <w:sz w:val="22"/>
      <w:szCs w:val="20"/>
      <w:lang w:eastAsia="zh-CN"/>
    </w:rPr>
  </w:style>
  <w:style w:type="paragraph" w:styleId="Signature">
    <w:name w:val="Signature"/>
    <w:basedOn w:val="Normal"/>
    <w:link w:val="SignatureChar"/>
    <w:rsid w:val="00732B8B"/>
    <w:pPr>
      <w:tabs>
        <w:tab w:val="right" w:leader="underscore" w:pos="9360"/>
      </w:tabs>
      <w:ind w:left="4680"/>
    </w:pPr>
  </w:style>
  <w:style w:type="character" w:customStyle="1" w:styleId="SignatureChar">
    <w:name w:val="Signature Char"/>
    <w:basedOn w:val="DefaultParagraphFont"/>
    <w:link w:val="Signature"/>
    <w:rsid w:val="00732B8B"/>
    <w:rPr>
      <w:rFonts w:ascii="Times New Roman" w:eastAsia="SimSun" w:hAnsi="Times New Roman" w:cs="Times New Roman"/>
      <w:sz w:val="22"/>
      <w:szCs w:val="20"/>
      <w:lang w:eastAsia="zh-CN"/>
    </w:rPr>
  </w:style>
  <w:style w:type="table" w:customStyle="1" w:styleId="ColorfulGrid1">
    <w:name w:val="Colorful Grid1"/>
    <w:basedOn w:val="TableNormal"/>
    <w:next w:val="ColorfulGrid2"/>
    <w:uiPriority w:val="73"/>
    <w:rsid w:val="00732B8B"/>
    <w:rPr>
      <w:rFonts w:ascii="Times New Roman" w:eastAsia="DFKai-SB" w:hAnsi="Times New Roman" w:cs="Times New Roman"/>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rsid w:val="00732B8B"/>
    <w:pPr>
      <w:spacing w:after="240"/>
    </w:pPr>
  </w:style>
  <w:style w:type="character" w:customStyle="1" w:styleId="DateChar">
    <w:name w:val="Date Char"/>
    <w:basedOn w:val="DefaultParagraphFont"/>
    <w:link w:val="Date"/>
    <w:rsid w:val="00732B8B"/>
    <w:rPr>
      <w:rFonts w:ascii="Times New Roman" w:eastAsia="SimSun" w:hAnsi="Times New Roman" w:cs="Times New Roman"/>
      <w:sz w:val="22"/>
      <w:szCs w:val="20"/>
      <w:lang w:eastAsia="zh-CN"/>
    </w:rPr>
  </w:style>
  <w:style w:type="paragraph" w:styleId="Footer">
    <w:name w:val="footer"/>
    <w:basedOn w:val="Normal"/>
    <w:link w:val="FooterChar"/>
    <w:uiPriority w:val="99"/>
    <w:rsid w:val="00732B8B"/>
    <w:pPr>
      <w:tabs>
        <w:tab w:val="center" w:pos="4680"/>
        <w:tab w:val="right" w:pos="9360"/>
      </w:tabs>
    </w:pPr>
  </w:style>
  <w:style w:type="character" w:customStyle="1" w:styleId="FooterChar">
    <w:name w:val="Footer Char"/>
    <w:basedOn w:val="DefaultParagraphFont"/>
    <w:link w:val="Footer"/>
    <w:uiPriority w:val="99"/>
    <w:rsid w:val="00732B8B"/>
    <w:rPr>
      <w:rFonts w:ascii="Times New Roman" w:eastAsia="SimSun" w:hAnsi="Times New Roman" w:cs="Times New Roman"/>
      <w:sz w:val="22"/>
      <w:szCs w:val="20"/>
      <w:lang w:eastAsia="zh-CN"/>
    </w:rPr>
  </w:style>
  <w:style w:type="paragraph" w:styleId="FootnoteText">
    <w:name w:val="footnote text"/>
    <w:basedOn w:val="Normal"/>
    <w:link w:val="FootnoteTextChar"/>
    <w:uiPriority w:val="99"/>
    <w:rsid w:val="00732B8B"/>
    <w:pPr>
      <w:spacing w:after="120"/>
      <w:ind w:firstLine="720"/>
    </w:pPr>
    <w:rPr>
      <w:sz w:val="20"/>
    </w:rPr>
  </w:style>
  <w:style w:type="character" w:customStyle="1" w:styleId="FootnoteTextChar">
    <w:name w:val="Footnote Text Char"/>
    <w:basedOn w:val="DefaultParagraphFont"/>
    <w:link w:val="FootnoteText"/>
    <w:uiPriority w:val="99"/>
    <w:rsid w:val="00732B8B"/>
    <w:rPr>
      <w:rFonts w:ascii="Times New Roman" w:eastAsia="SimSun" w:hAnsi="Times New Roman" w:cs="Times New Roman"/>
      <w:sz w:val="20"/>
      <w:szCs w:val="20"/>
      <w:lang w:eastAsia="zh-CN"/>
    </w:rPr>
  </w:style>
  <w:style w:type="paragraph" w:customStyle="1" w:styleId="FootnoteContinued">
    <w:name w:val="Footnote Continued"/>
    <w:basedOn w:val="Normal"/>
    <w:rsid w:val="00732B8B"/>
    <w:pPr>
      <w:spacing w:after="120"/>
      <w:ind w:firstLine="720"/>
    </w:pPr>
    <w:rPr>
      <w:sz w:val="20"/>
    </w:rPr>
  </w:style>
  <w:style w:type="paragraph" w:customStyle="1" w:styleId="FootnoteQuote">
    <w:name w:val="Footnote Quote"/>
    <w:basedOn w:val="Normal"/>
    <w:next w:val="FootnoteContinued"/>
    <w:rsid w:val="00732B8B"/>
    <w:pPr>
      <w:spacing w:after="120"/>
      <w:ind w:left="1440" w:right="1440"/>
    </w:pPr>
    <w:rPr>
      <w:sz w:val="20"/>
    </w:rPr>
  </w:style>
  <w:style w:type="paragraph" w:customStyle="1" w:styleId="GraphicC">
    <w:name w:val="GraphicC"/>
    <w:basedOn w:val="Normal"/>
    <w:uiPriority w:val="3"/>
    <w:rsid w:val="00732B8B"/>
    <w:pPr>
      <w:spacing w:after="240"/>
      <w:jc w:val="center"/>
    </w:pPr>
  </w:style>
  <w:style w:type="paragraph" w:customStyle="1" w:styleId="GraphicL">
    <w:name w:val="GraphicL"/>
    <w:basedOn w:val="Normal"/>
    <w:uiPriority w:val="3"/>
    <w:rsid w:val="00732B8B"/>
    <w:pPr>
      <w:spacing w:after="240"/>
    </w:pPr>
  </w:style>
  <w:style w:type="paragraph" w:customStyle="1" w:styleId="GraphicR">
    <w:name w:val="GraphicR"/>
    <w:basedOn w:val="Normal"/>
    <w:uiPriority w:val="3"/>
    <w:rsid w:val="00732B8B"/>
    <w:pPr>
      <w:spacing w:after="240"/>
      <w:jc w:val="right"/>
    </w:pPr>
  </w:style>
  <w:style w:type="paragraph" w:styleId="Header">
    <w:name w:val="header"/>
    <w:basedOn w:val="Normal"/>
    <w:link w:val="HeaderChar"/>
    <w:rsid w:val="00732B8B"/>
    <w:pPr>
      <w:tabs>
        <w:tab w:val="center" w:pos="4680"/>
        <w:tab w:val="right" w:pos="9360"/>
      </w:tabs>
    </w:pPr>
  </w:style>
  <w:style w:type="character" w:customStyle="1" w:styleId="HeaderChar">
    <w:name w:val="Header Char"/>
    <w:basedOn w:val="DefaultParagraphFont"/>
    <w:link w:val="Header"/>
    <w:rsid w:val="00732B8B"/>
    <w:rPr>
      <w:rFonts w:ascii="Times New Roman" w:eastAsia="SimSun" w:hAnsi="Times New Roman" w:cs="Times New Roman"/>
      <w:sz w:val="22"/>
      <w:szCs w:val="20"/>
      <w:lang w:eastAsia="zh-CN"/>
    </w:rPr>
  </w:style>
  <w:style w:type="paragraph" w:customStyle="1" w:styleId="NoticeBlock">
    <w:name w:val="Notice Block"/>
    <w:basedOn w:val="Normal"/>
    <w:uiPriority w:val="3"/>
    <w:rsid w:val="00732B8B"/>
    <w:pPr>
      <w:keepLines/>
      <w:spacing w:after="240"/>
      <w:ind w:left="720" w:hanging="720"/>
    </w:pPr>
  </w:style>
  <w:style w:type="paragraph" w:customStyle="1" w:styleId="NoticeBlockIndent1">
    <w:name w:val="Notice Block Indent 1"/>
    <w:basedOn w:val="Normal"/>
    <w:uiPriority w:val="3"/>
    <w:rsid w:val="00732B8B"/>
    <w:pPr>
      <w:keepLines/>
      <w:spacing w:after="240"/>
      <w:ind w:left="1440" w:hanging="720"/>
    </w:pPr>
  </w:style>
  <w:style w:type="paragraph" w:styleId="Quote">
    <w:name w:val="Quote"/>
    <w:basedOn w:val="Normal"/>
    <w:next w:val="BodyText"/>
    <w:link w:val="QuoteChar"/>
    <w:qFormat/>
    <w:rsid w:val="00732B8B"/>
    <w:pPr>
      <w:spacing w:after="240"/>
      <w:ind w:left="1440" w:right="1440"/>
    </w:pPr>
  </w:style>
  <w:style w:type="character" w:customStyle="1" w:styleId="QuoteChar">
    <w:name w:val="Quote Char"/>
    <w:basedOn w:val="DefaultParagraphFont"/>
    <w:link w:val="Quote"/>
    <w:rsid w:val="00732B8B"/>
    <w:rPr>
      <w:rFonts w:ascii="Times New Roman" w:eastAsia="SimSun" w:hAnsi="Times New Roman" w:cs="Times New Roman"/>
      <w:sz w:val="22"/>
      <w:szCs w:val="20"/>
      <w:lang w:eastAsia="zh-CN"/>
    </w:rPr>
  </w:style>
  <w:style w:type="paragraph" w:styleId="Salutation">
    <w:name w:val="Salutation"/>
    <w:basedOn w:val="Normal"/>
    <w:next w:val="BodyText"/>
    <w:link w:val="SalutationChar"/>
    <w:rsid w:val="00732B8B"/>
    <w:pPr>
      <w:spacing w:after="240"/>
    </w:pPr>
  </w:style>
  <w:style w:type="character" w:customStyle="1" w:styleId="SalutationChar">
    <w:name w:val="Salutation Char"/>
    <w:basedOn w:val="DefaultParagraphFont"/>
    <w:link w:val="Salutation"/>
    <w:rsid w:val="00732B8B"/>
    <w:rPr>
      <w:rFonts w:ascii="Times New Roman" w:eastAsia="SimSun" w:hAnsi="Times New Roman" w:cs="Times New Roman"/>
      <w:sz w:val="22"/>
      <w:szCs w:val="20"/>
      <w:lang w:eastAsia="zh-CN"/>
    </w:rPr>
  </w:style>
  <w:style w:type="paragraph" w:customStyle="1" w:styleId="SignatureByLine">
    <w:name w:val="Signature ByLine"/>
    <w:basedOn w:val="Signature"/>
    <w:uiPriority w:val="3"/>
    <w:qFormat/>
    <w:rsid w:val="00732B8B"/>
    <w:pPr>
      <w:tabs>
        <w:tab w:val="left" w:leader="underscore" w:pos="9360"/>
      </w:tabs>
    </w:pPr>
  </w:style>
  <w:style w:type="paragraph" w:styleId="Subtitle">
    <w:name w:val="Subtitle"/>
    <w:basedOn w:val="Normal"/>
    <w:next w:val="BodyText"/>
    <w:link w:val="SubtitleChar"/>
    <w:qFormat/>
    <w:rsid w:val="00732B8B"/>
    <w:pPr>
      <w:keepNext/>
      <w:spacing w:after="240"/>
      <w:jc w:val="center"/>
    </w:pPr>
    <w:rPr>
      <w:b/>
    </w:rPr>
  </w:style>
  <w:style w:type="character" w:customStyle="1" w:styleId="SubtitleChar">
    <w:name w:val="Subtitle Char"/>
    <w:basedOn w:val="DefaultParagraphFont"/>
    <w:link w:val="Subtitle"/>
    <w:rsid w:val="00732B8B"/>
    <w:rPr>
      <w:rFonts w:ascii="Times New Roman" w:eastAsia="SimSun" w:hAnsi="Times New Roman" w:cs="Times New Roman"/>
      <w:b/>
      <w:sz w:val="22"/>
      <w:szCs w:val="20"/>
      <w:lang w:eastAsia="zh-CN"/>
    </w:rPr>
  </w:style>
  <w:style w:type="paragraph" w:customStyle="1" w:styleId="SubtitleLeft">
    <w:name w:val="Subtitle Left"/>
    <w:basedOn w:val="Normal"/>
    <w:next w:val="BodyTextFirstIndent"/>
    <w:qFormat/>
    <w:rsid w:val="00732B8B"/>
    <w:pPr>
      <w:keepNext/>
      <w:spacing w:after="240"/>
      <w:contextualSpacing/>
    </w:pPr>
    <w:rPr>
      <w:b/>
    </w:rPr>
  </w:style>
  <w:style w:type="paragraph" w:styleId="Title">
    <w:name w:val="Title"/>
    <w:basedOn w:val="Normal"/>
    <w:link w:val="TitleChar"/>
    <w:qFormat/>
    <w:rsid w:val="00732B8B"/>
    <w:pPr>
      <w:keepNext/>
      <w:spacing w:after="240"/>
      <w:jc w:val="center"/>
    </w:pPr>
    <w:rPr>
      <w:b/>
      <w:caps/>
    </w:rPr>
  </w:style>
  <w:style w:type="character" w:customStyle="1" w:styleId="TitleChar">
    <w:name w:val="Title Char"/>
    <w:basedOn w:val="DefaultParagraphFont"/>
    <w:link w:val="Title"/>
    <w:rsid w:val="00732B8B"/>
    <w:rPr>
      <w:rFonts w:ascii="Times New Roman" w:eastAsia="SimSun" w:hAnsi="Times New Roman" w:cs="Times New Roman"/>
      <w:b/>
      <w:caps/>
      <w:sz w:val="22"/>
      <w:szCs w:val="20"/>
      <w:lang w:eastAsia="zh-CN"/>
    </w:rPr>
  </w:style>
  <w:style w:type="paragraph" w:customStyle="1" w:styleId="TitleLeft">
    <w:name w:val="Title Left"/>
    <w:basedOn w:val="Normal"/>
    <w:next w:val="BodyTextFirstIndent"/>
    <w:qFormat/>
    <w:rsid w:val="00732B8B"/>
    <w:pPr>
      <w:spacing w:after="240"/>
      <w:contextualSpacing/>
    </w:pPr>
    <w:rPr>
      <w:b/>
      <w:caps/>
    </w:rPr>
  </w:style>
  <w:style w:type="paragraph" w:styleId="TOAHeading">
    <w:name w:val="toa heading"/>
    <w:basedOn w:val="Normal"/>
    <w:next w:val="Normal"/>
    <w:rsid w:val="00732B8B"/>
    <w:pPr>
      <w:spacing w:after="240"/>
      <w:jc w:val="center"/>
    </w:pPr>
    <w:rPr>
      <w:rFonts w:cs="Arial"/>
      <w:b/>
      <w:bCs/>
      <w:szCs w:val="24"/>
    </w:rPr>
  </w:style>
  <w:style w:type="paragraph" w:styleId="TOCHeading">
    <w:name w:val="TOC Heading"/>
    <w:basedOn w:val="Normal"/>
    <w:next w:val="Normal"/>
    <w:uiPriority w:val="39"/>
    <w:unhideWhenUsed/>
    <w:qFormat/>
    <w:rsid w:val="00732B8B"/>
    <w:pPr>
      <w:spacing w:after="240"/>
      <w:jc w:val="center"/>
    </w:pPr>
    <w:rPr>
      <w:b/>
      <w:caps/>
    </w:rPr>
  </w:style>
  <w:style w:type="character" w:styleId="FootnoteReference">
    <w:name w:val="footnote reference"/>
    <w:basedOn w:val="DefaultParagraphFont"/>
    <w:uiPriority w:val="99"/>
    <w:rsid w:val="00732B8B"/>
    <w:rPr>
      <w:rFonts w:ascii="Times New Roman" w:hAnsi="Times New Roman"/>
      <w:sz w:val="24"/>
      <w:vertAlign w:val="superscript"/>
    </w:rPr>
  </w:style>
  <w:style w:type="table" w:styleId="TableGrid">
    <w:name w:val="Table Grid"/>
    <w:basedOn w:val="TableNormal"/>
    <w:uiPriority w:val="59"/>
    <w:rsid w:val="00732B8B"/>
    <w:rPr>
      <w:rFonts w:ascii="Times New Roman" w:eastAsia="DFKai-SB" w:hAnsi="Times New Roman" w:cs="Times New Roman"/>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sid w:val="00732B8B"/>
    <w:rPr>
      <w:sz w:val="20"/>
    </w:rPr>
  </w:style>
  <w:style w:type="paragraph" w:styleId="EndnoteText">
    <w:name w:val="endnote text"/>
    <w:basedOn w:val="Normal"/>
    <w:link w:val="EndnoteTextChar"/>
    <w:rsid w:val="00732B8B"/>
    <w:pPr>
      <w:spacing w:after="120"/>
      <w:ind w:firstLine="720"/>
    </w:pPr>
    <w:rPr>
      <w:sz w:val="20"/>
    </w:rPr>
  </w:style>
  <w:style w:type="character" w:customStyle="1" w:styleId="EndnoteTextChar">
    <w:name w:val="Endnote Text Char"/>
    <w:basedOn w:val="DefaultParagraphFont"/>
    <w:link w:val="EndnoteText"/>
    <w:rsid w:val="00732B8B"/>
    <w:rPr>
      <w:rFonts w:ascii="Times New Roman" w:eastAsia="SimSun" w:hAnsi="Times New Roman" w:cs="Times New Roman"/>
      <w:sz w:val="20"/>
      <w:szCs w:val="20"/>
      <w:lang w:eastAsia="zh-CN"/>
    </w:rPr>
  </w:style>
  <w:style w:type="character" w:styleId="EndnoteReference">
    <w:name w:val="endnote reference"/>
    <w:basedOn w:val="DefaultParagraphFont"/>
    <w:rsid w:val="00732B8B"/>
    <w:rPr>
      <w:rFonts w:ascii="Times New Roman" w:hAnsi="Times New Roman"/>
      <w:sz w:val="24"/>
      <w:vertAlign w:val="superscript"/>
    </w:rPr>
  </w:style>
  <w:style w:type="character" w:styleId="Emphasis">
    <w:name w:val="Emphasis"/>
    <w:basedOn w:val="DefaultParagraphFont"/>
    <w:qFormat/>
    <w:rsid w:val="00732B8B"/>
    <w:rPr>
      <w:rFonts w:ascii="Times New Roman" w:hAnsi="Times New Roman"/>
      <w:b/>
      <w:i/>
      <w:sz w:val="24"/>
    </w:rPr>
  </w:style>
  <w:style w:type="paragraph" w:styleId="NoSpacing">
    <w:name w:val="No Spacing"/>
    <w:rsid w:val="00732B8B"/>
    <w:rPr>
      <w:rFonts w:ascii="Times New Roman" w:eastAsia="DFKai-SB" w:hAnsi="Times New Roman" w:cs="Times New Roman"/>
    </w:rPr>
  </w:style>
  <w:style w:type="character" w:styleId="SubtleEmphasis">
    <w:name w:val="Subtle Emphasis"/>
    <w:basedOn w:val="DefaultParagraphFont"/>
    <w:rsid w:val="00732B8B"/>
    <w:rPr>
      <w:i/>
      <w:iCs/>
      <w:color w:val="808080" w:themeColor="text1" w:themeTint="7F"/>
    </w:rPr>
  </w:style>
  <w:style w:type="character" w:styleId="IntenseEmphasis">
    <w:name w:val="Intense Emphasis"/>
    <w:basedOn w:val="DefaultParagraphFont"/>
    <w:rsid w:val="00732B8B"/>
    <w:rPr>
      <w:b/>
      <w:bCs/>
      <w:i/>
      <w:iCs/>
      <w:color w:val="4472C4" w:themeColor="accent1"/>
    </w:rPr>
  </w:style>
  <w:style w:type="character" w:styleId="Strong">
    <w:name w:val="Strong"/>
    <w:basedOn w:val="DefaultParagraphFont"/>
    <w:qFormat/>
    <w:rsid w:val="00732B8B"/>
    <w:rPr>
      <w:rFonts w:ascii="Times New Roman" w:hAnsi="Times New Roman"/>
      <w:b/>
      <w:sz w:val="24"/>
    </w:rPr>
  </w:style>
  <w:style w:type="paragraph" w:styleId="IntenseQuote">
    <w:name w:val="Intense Quote"/>
    <w:basedOn w:val="Normal"/>
    <w:next w:val="Normal"/>
    <w:link w:val="IntenseQuoteChar"/>
    <w:rsid w:val="00732B8B"/>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rsid w:val="00732B8B"/>
    <w:rPr>
      <w:rFonts w:ascii="Times New Roman" w:eastAsia="SimSun" w:hAnsi="Times New Roman" w:cs="Times New Roman"/>
      <w:b/>
      <w:bCs/>
      <w:i/>
      <w:iCs/>
      <w:color w:val="4472C4" w:themeColor="accent1"/>
      <w:sz w:val="22"/>
      <w:szCs w:val="20"/>
      <w:lang w:eastAsia="zh-CN"/>
    </w:rPr>
  </w:style>
  <w:style w:type="character" w:styleId="SubtleReference">
    <w:name w:val="Subtle Reference"/>
    <w:basedOn w:val="DefaultParagraphFont"/>
    <w:rsid w:val="00732B8B"/>
    <w:rPr>
      <w:smallCaps/>
      <w:color w:val="ED7D31" w:themeColor="accent2"/>
      <w:u w:val="single"/>
    </w:rPr>
  </w:style>
  <w:style w:type="character" w:styleId="IntenseReference">
    <w:name w:val="Intense Reference"/>
    <w:basedOn w:val="DefaultParagraphFont"/>
    <w:rsid w:val="00732B8B"/>
    <w:rPr>
      <w:b/>
      <w:bCs/>
      <w:smallCaps/>
      <w:color w:val="ED7D31" w:themeColor="accent2"/>
      <w:spacing w:val="5"/>
      <w:u w:val="single"/>
    </w:rPr>
  </w:style>
  <w:style w:type="character" w:styleId="BookTitle">
    <w:name w:val="Book Title"/>
    <w:basedOn w:val="DefaultParagraphFont"/>
    <w:rsid w:val="00732B8B"/>
    <w:rPr>
      <w:b/>
      <w:bCs/>
      <w:smallCaps/>
      <w:spacing w:val="5"/>
    </w:rPr>
  </w:style>
  <w:style w:type="paragraph" w:styleId="ListParagraph">
    <w:name w:val="List Paragraph"/>
    <w:basedOn w:val="Normal"/>
    <w:uiPriority w:val="34"/>
    <w:qFormat/>
    <w:rsid w:val="00732B8B"/>
    <w:pPr>
      <w:ind w:left="720"/>
      <w:contextualSpacing/>
    </w:pPr>
  </w:style>
  <w:style w:type="paragraph" w:styleId="ListBullet">
    <w:name w:val="List Bullet"/>
    <w:basedOn w:val="Normal"/>
    <w:rsid w:val="00732B8B"/>
    <w:pPr>
      <w:numPr>
        <w:numId w:val="1"/>
      </w:numPr>
      <w:tabs>
        <w:tab w:val="clear" w:pos="720"/>
        <w:tab w:val="num" w:pos="360"/>
      </w:tabs>
      <w:ind w:left="0" w:firstLine="0"/>
    </w:pPr>
  </w:style>
  <w:style w:type="paragraph" w:styleId="ListBullet2">
    <w:name w:val="List Bullet 2"/>
    <w:basedOn w:val="Normal"/>
    <w:uiPriority w:val="99"/>
    <w:rsid w:val="00732B8B"/>
    <w:pPr>
      <w:numPr>
        <w:numId w:val="2"/>
      </w:numPr>
      <w:tabs>
        <w:tab w:val="clear" w:pos="1440"/>
        <w:tab w:val="num" w:pos="360"/>
        <w:tab w:val="left" w:pos="720"/>
      </w:tabs>
      <w:ind w:left="0" w:firstLine="0"/>
    </w:pPr>
  </w:style>
  <w:style w:type="paragraph" w:styleId="ListBullet3">
    <w:name w:val="List Bullet 3"/>
    <w:basedOn w:val="Normal"/>
    <w:rsid w:val="00732B8B"/>
    <w:pPr>
      <w:numPr>
        <w:numId w:val="3"/>
      </w:numPr>
      <w:tabs>
        <w:tab w:val="clear" w:pos="2160"/>
        <w:tab w:val="num" w:pos="360"/>
        <w:tab w:val="left" w:pos="720"/>
      </w:tabs>
      <w:ind w:left="0" w:firstLine="0"/>
    </w:pPr>
  </w:style>
  <w:style w:type="paragraph" w:styleId="ListBullet4">
    <w:name w:val="List Bullet 4"/>
    <w:basedOn w:val="Normal"/>
    <w:rsid w:val="00732B8B"/>
    <w:pPr>
      <w:numPr>
        <w:numId w:val="4"/>
      </w:numPr>
      <w:tabs>
        <w:tab w:val="clear" w:pos="2880"/>
        <w:tab w:val="num" w:pos="360"/>
      </w:tabs>
      <w:ind w:left="0" w:firstLine="0"/>
    </w:pPr>
  </w:style>
  <w:style w:type="paragraph" w:styleId="ListBullet5">
    <w:name w:val="List Bullet 5"/>
    <w:basedOn w:val="Normal"/>
    <w:rsid w:val="00732B8B"/>
    <w:pPr>
      <w:numPr>
        <w:numId w:val="5"/>
      </w:numPr>
      <w:tabs>
        <w:tab w:val="clear" w:pos="3600"/>
        <w:tab w:val="num" w:pos="360"/>
        <w:tab w:val="left" w:pos="720"/>
      </w:tabs>
      <w:ind w:left="0" w:firstLine="0"/>
    </w:pPr>
  </w:style>
  <w:style w:type="paragraph" w:styleId="Index1">
    <w:name w:val="index 1"/>
    <w:basedOn w:val="Normal"/>
    <w:next w:val="BodyText"/>
    <w:rsid w:val="00732B8B"/>
    <w:pPr>
      <w:ind w:left="245" w:hanging="245"/>
    </w:pPr>
  </w:style>
  <w:style w:type="paragraph" w:styleId="IndexHeading">
    <w:name w:val="index heading"/>
    <w:basedOn w:val="Normal"/>
    <w:next w:val="Index1"/>
    <w:rsid w:val="00732B8B"/>
    <w:pPr>
      <w:spacing w:after="240"/>
      <w:jc w:val="center"/>
      <w:outlineLvl w:val="0"/>
    </w:pPr>
    <w:rPr>
      <w:b/>
    </w:rPr>
  </w:style>
  <w:style w:type="paragraph" w:styleId="TOC9">
    <w:name w:val="toc 9"/>
    <w:basedOn w:val="Normal"/>
    <w:next w:val="Normal"/>
    <w:rsid w:val="00732B8B"/>
    <w:pPr>
      <w:ind w:left="5760"/>
    </w:pPr>
  </w:style>
  <w:style w:type="paragraph" w:styleId="List">
    <w:name w:val="List"/>
    <w:basedOn w:val="Normal"/>
    <w:rsid w:val="00732B8B"/>
    <w:pPr>
      <w:ind w:left="720" w:hanging="720"/>
    </w:pPr>
  </w:style>
  <w:style w:type="paragraph" w:styleId="List2">
    <w:name w:val="List 2"/>
    <w:basedOn w:val="Normal"/>
    <w:rsid w:val="00732B8B"/>
    <w:pPr>
      <w:ind w:left="1440" w:hanging="720"/>
    </w:pPr>
  </w:style>
  <w:style w:type="paragraph" w:styleId="List3">
    <w:name w:val="List 3"/>
    <w:basedOn w:val="Normal"/>
    <w:rsid w:val="00732B8B"/>
    <w:pPr>
      <w:ind w:left="2160" w:hanging="720"/>
    </w:pPr>
  </w:style>
  <w:style w:type="paragraph" w:styleId="List4">
    <w:name w:val="List 4"/>
    <w:basedOn w:val="Normal"/>
    <w:rsid w:val="00732B8B"/>
    <w:pPr>
      <w:ind w:left="2880" w:hanging="720"/>
    </w:pPr>
  </w:style>
  <w:style w:type="paragraph" w:styleId="List5">
    <w:name w:val="List 5"/>
    <w:basedOn w:val="Normal"/>
    <w:rsid w:val="00732B8B"/>
    <w:pPr>
      <w:ind w:left="3600" w:hanging="720"/>
    </w:pPr>
  </w:style>
  <w:style w:type="paragraph" w:styleId="ListContinue">
    <w:name w:val="List Continue"/>
    <w:basedOn w:val="Normal"/>
    <w:rsid w:val="00732B8B"/>
    <w:pPr>
      <w:ind w:left="720"/>
    </w:pPr>
  </w:style>
  <w:style w:type="paragraph" w:styleId="ListContinue2">
    <w:name w:val="List Continue 2"/>
    <w:basedOn w:val="Normal"/>
    <w:rsid w:val="00732B8B"/>
    <w:pPr>
      <w:ind w:left="1440"/>
    </w:pPr>
  </w:style>
  <w:style w:type="paragraph" w:styleId="ListContinue3">
    <w:name w:val="List Continue 3"/>
    <w:basedOn w:val="Normal"/>
    <w:rsid w:val="00732B8B"/>
    <w:pPr>
      <w:ind w:left="2160"/>
    </w:pPr>
  </w:style>
  <w:style w:type="paragraph" w:styleId="ListContinue4">
    <w:name w:val="List Continue 4"/>
    <w:basedOn w:val="Normal"/>
    <w:rsid w:val="00732B8B"/>
    <w:pPr>
      <w:ind w:left="2880"/>
    </w:pPr>
  </w:style>
  <w:style w:type="paragraph" w:styleId="ListContinue5">
    <w:name w:val="List Continue 5"/>
    <w:basedOn w:val="Normal"/>
    <w:rsid w:val="00732B8B"/>
    <w:pPr>
      <w:ind w:left="3600"/>
    </w:pPr>
  </w:style>
  <w:style w:type="paragraph" w:styleId="ListNumber">
    <w:name w:val="List Number"/>
    <w:basedOn w:val="Normal"/>
    <w:rsid w:val="00732B8B"/>
    <w:pPr>
      <w:numPr>
        <w:numId w:val="6"/>
      </w:numPr>
      <w:tabs>
        <w:tab w:val="clear" w:pos="720"/>
        <w:tab w:val="num" w:pos="360"/>
      </w:tabs>
      <w:ind w:left="0" w:firstLine="0"/>
    </w:pPr>
  </w:style>
  <w:style w:type="paragraph" w:styleId="ListNumber2">
    <w:name w:val="List Number 2"/>
    <w:basedOn w:val="Normal"/>
    <w:rsid w:val="00732B8B"/>
    <w:pPr>
      <w:numPr>
        <w:numId w:val="7"/>
      </w:numPr>
      <w:tabs>
        <w:tab w:val="clear" w:pos="1440"/>
        <w:tab w:val="num" w:pos="360"/>
        <w:tab w:val="left" w:pos="720"/>
      </w:tabs>
      <w:ind w:left="0" w:firstLine="0"/>
    </w:pPr>
  </w:style>
  <w:style w:type="paragraph" w:styleId="ListNumber3">
    <w:name w:val="List Number 3"/>
    <w:basedOn w:val="Normal"/>
    <w:rsid w:val="00732B8B"/>
    <w:pPr>
      <w:numPr>
        <w:numId w:val="8"/>
      </w:numPr>
      <w:tabs>
        <w:tab w:val="clear" w:pos="2160"/>
        <w:tab w:val="num" w:pos="360"/>
        <w:tab w:val="left" w:pos="720"/>
      </w:tabs>
      <w:ind w:left="0" w:firstLine="0"/>
    </w:pPr>
  </w:style>
  <w:style w:type="paragraph" w:styleId="ListNumber4">
    <w:name w:val="List Number 4"/>
    <w:basedOn w:val="Normal"/>
    <w:rsid w:val="00732B8B"/>
    <w:pPr>
      <w:numPr>
        <w:numId w:val="9"/>
      </w:numPr>
      <w:tabs>
        <w:tab w:val="clear" w:pos="2880"/>
        <w:tab w:val="num" w:pos="360"/>
        <w:tab w:val="left" w:pos="720"/>
      </w:tabs>
      <w:ind w:left="0" w:firstLine="0"/>
    </w:pPr>
  </w:style>
  <w:style w:type="paragraph" w:styleId="ListNumber5">
    <w:name w:val="List Number 5"/>
    <w:basedOn w:val="Normal"/>
    <w:rsid w:val="00732B8B"/>
    <w:pPr>
      <w:numPr>
        <w:numId w:val="10"/>
      </w:numPr>
      <w:tabs>
        <w:tab w:val="clear" w:pos="3600"/>
        <w:tab w:val="num" w:pos="360"/>
        <w:tab w:val="left" w:pos="720"/>
      </w:tabs>
      <w:ind w:left="0" w:firstLine="0"/>
    </w:pPr>
  </w:style>
  <w:style w:type="paragraph" w:customStyle="1" w:styleId="Notices">
    <w:name w:val="Notices"/>
    <w:basedOn w:val="Normal"/>
    <w:rsid w:val="00732B8B"/>
    <w:pPr>
      <w:keepLines/>
      <w:tabs>
        <w:tab w:val="left" w:leader="underscore" w:pos="9360"/>
      </w:tabs>
      <w:spacing w:after="240"/>
      <w:ind w:left="4320" w:hanging="3600"/>
    </w:pPr>
  </w:style>
  <w:style w:type="paragraph" w:customStyle="1" w:styleId="BodyTextCont">
    <w:name w:val="Body Text Cont"/>
    <w:basedOn w:val="BodyText"/>
    <w:rsid w:val="00732B8B"/>
    <w:pPr>
      <w:ind w:firstLine="0"/>
    </w:pPr>
  </w:style>
  <w:style w:type="paragraph" w:customStyle="1" w:styleId="TitleUnderline">
    <w:name w:val="Title Underline"/>
    <w:basedOn w:val="Normal"/>
    <w:next w:val="BodyText"/>
    <w:rsid w:val="00732B8B"/>
    <w:pPr>
      <w:keepNext/>
      <w:spacing w:after="240"/>
      <w:jc w:val="center"/>
    </w:pPr>
    <w:rPr>
      <w:b/>
      <w:caps/>
      <w:u w:val="single"/>
    </w:rPr>
  </w:style>
  <w:style w:type="character" w:styleId="CommentReference">
    <w:name w:val="annotation reference"/>
    <w:basedOn w:val="DefaultParagraphFont"/>
    <w:rsid w:val="00732B8B"/>
    <w:rPr>
      <w:rFonts w:ascii="Times New Roman" w:hAnsi="Times New Roman"/>
      <w:sz w:val="16"/>
    </w:rPr>
  </w:style>
  <w:style w:type="paragraph" w:styleId="CommentText">
    <w:name w:val="annotation text"/>
    <w:basedOn w:val="Normal"/>
    <w:link w:val="CommentTextChar"/>
    <w:rsid w:val="00732B8B"/>
    <w:rPr>
      <w:sz w:val="20"/>
    </w:rPr>
  </w:style>
  <w:style w:type="character" w:customStyle="1" w:styleId="CommentTextChar">
    <w:name w:val="Comment Text Char"/>
    <w:basedOn w:val="DefaultParagraphFont"/>
    <w:link w:val="CommentText"/>
    <w:rsid w:val="00732B8B"/>
    <w:rPr>
      <w:rFonts w:ascii="Times New Roman" w:eastAsia="SimSun" w:hAnsi="Times New Roman" w:cs="Times New Roman"/>
      <w:sz w:val="20"/>
      <w:szCs w:val="20"/>
      <w:lang w:eastAsia="zh-CN"/>
    </w:rPr>
  </w:style>
  <w:style w:type="paragraph" w:styleId="DocumentMap">
    <w:name w:val="Document Map"/>
    <w:basedOn w:val="Normal"/>
    <w:link w:val="DocumentMapChar"/>
    <w:rsid w:val="00732B8B"/>
    <w:pPr>
      <w:shd w:val="clear" w:color="auto" w:fill="000080"/>
    </w:pPr>
    <w:rPr>
      <w:sz w:val="20"/>
    </w:rPr>
  </w:style>
  <w:style w:type="character" w:customStyle="1" w:styleId="DocumentMapChar">
    <w:name w:val="Document Map Char"/>
    <w:basedOn w:val="DefaultParagraphFont"/>
    <w:link w:val="DocumentMap"/>
    <w:rsid w:val="00732B8B"/>
    <w:rPr>
      <w:rFonts w:ascii="Times New Roman" w:eastAsia="SimSun" w:hAnsi="Times New Roman" w:cs="Times New Roman"/>
      <w:sz w:val="20"/>
      <w:szCs w:val="20"/>
      <w:shd w:val="clear" w:color="auto" w:fill="000080"/>
      <w:lang w:eastAsia="zh-CN"/>
    </w:rPr>
  </w:style>
  <w:style w:type="paragraph" w:styleId="EnvelopeAddress">
    <w:name w:val="envelope address"/>
    <w:basedOn w:val="Normal"/>
    <w:rsid w:val="00732B8B"/>
    <w:pPr>
      <w:framePr w:w="7920" w:h="1987" w:hRule="exact" w:hSpace="187" w:vSpace="187" w:wrap="around" w:hAnchor="page" w:xAlign="center" w:yAlign="bottom"/>
    </w:pPr>
  </w:style>
  <w:style w:type="paragraph" w:styleId="EnvelopeReturn">
    <w:name w:val="envelope return"/>
    <w:basedOn w:val="Normal"/>
    <w:rsid w:val="00732B8B"/>
  </w:style>
  <w:style w:type="character" w:styleId="FollowedHyperlink">
    <w:name w:val="FollowedHyperlink"/>
    <w:basedOn w:val="DefaultParagraphFont"/>
    <w:rsid w:val="00732B8B"/>
    <w:rPr>
      <w:rFonts w:ascii="Times New Roman" w:hAnsi="Times New Roman"/>
      <w:color w:val="800080"/>
      <w:sz w:val="24"/>
      <w:u w:val="single"/>
    </w:rPr>
  </w:style>
  <w:style w:type="character" w:styleId="Hyperlink">
    <w:name w:val="Hyperlink"/>
    <w:basedOn w:val="DefaultParagraphFont"/>
    <w:rsid w:val="00732B8B"/>
    <w:rPr>
      <w:rFonts w:ascii="Times New Roman" w:hAnsi="Times New Roman"/>
      <w:color w:val="0000FF"/>
      <w:sz w:val="24"/>
      <w:u w:val="single"/>
    </w:rPr>
  </w:style>
  <w:style w:type="paragraph" w:styleId="Index2">
    <w:name w:val="index 2"/>
    <w:basedOn w:val="Normal"/>
    <w:next w:val="BodyText"/>
    <w:rsid w:val="00732B8B"/>
    <w:pPr>
      <w:ind w:left="404" w:hanging="202"/>
    </w:pPr>
  </w:style>
  <w:style w:type="paragraph" w:styleId="Index3">
    <w:name w:val="index 3"/>
    <w:basedOn w:val="Normal"/>
    <w:next w:val="BodyText"/>
    <w:rsid w:val="00732B8B"/>
    <w:pPr>
      <w:ind w:left="605" w:hanging="202"/>
    </w:pPr>
  </w:style>
  <w:style w:type="paragraph" w:styleId="Index4">
    <w:name w:val="index 4"/>
    <w:basedOn w:val="Normal"/>
    <w:next w:val="BodyText"/>
    <w:rsid w:val="00732B8B"/>
    <w:pPr>
      <w:ind w:left="807" w:hanging="202"/>
    </w:pPr>
  </w:style>
  <w:style w:type="paragraph" w:styleId="Index5">
    <w:name w:val="index 5"/>
    <w:basedOn w:val="Normal"/>
    <w:next w:val="BodyText"/>
    <w:rsid w:val="00732B8B"/>
    <w:pPr>
      <w:ind w:left="1008" w:hanging="202"/>
    </w:pPr>
  </w:style>
  <w:style w:type="paragraph" w:styleId="Index6">
    <w:name w:val="index 6"/>
    <w:basedOn w:val="Normal"/>
    <w:next w:val="BodyText"/>
    <w:rsid w:val="00732B8B"/>
    <w:pPr>
      <w:ind w:left="1210" w:hanging="202"/>
    </w:pPr>
  </w:style>
  <w:style w:type="paragraph" w:styleId="Index7">
    <w:name w:val="index 7"/>
    <w:basedOn w:val="Normal"/>
    <w:next w:val="BodyText"/>
    <w:rsid w:val="00732B8B"/>
    <w:pPr>
      <w:ind w:left="1412" w:hanging="202"/>
    </w:pPr>
  </w:style>
  <w:style w:type="paragraph" w:styleId="Index8">
    <w:name w:val="index 8"/>
    <w:basedOn w:val="Normal"/>
    <w:next w:val="BodyText"/>
    <w:rsid w:val="00732B8B"/>
    <w:pPr>
      <w:ind w:left="1613" w:hanging="202"/>
    </w:pPr>
  </w:style>
  <w:style w:type="paragraph" w:styleId="Index9">
    <w:name w:val="index 9"/>
    <w:basedOn w:val="Normal"/>
    <w:next w:val="BodyText"/>
    <w:rsid w:val="00732B8B"/>
    <w:pPr>
      <w:ind w:left="1815" w:hanging="202"/>
    </w:pPr>
  </w:style>
  <w:style w:type="paragraph" w:customStyle="1" w:styleId="SubtitleItalic">
    <w:name w:val="Subtitle Italic"/>
    <w:basedOn w:val="Normal"/>
    <w:next w:val="BodyText"/>
    <w:rsid w:val="00732B8B"/>
    <w:pPr>
      <w:keepNext/>
      <w:spacing w:after="240"/>
      <w:jc w:val="center"/>
    </w:pPr>
    <w:rPr>
      <w:i/>
    </w:rPr>
  </w:style>
  <w:style w:type="character" w:styleId="LineNumber">
    <w:name w:val="line number"/>
    <w:basedOn w:val="DefaultParagraphFont"/>
    <w:rsid w:val="00732B8B"/>
    <w:rPr>
      <w:rFonts w:ascii="Times New Roman" w:hAnsi="Times New Roman"/>
      <w:sz w:val="24"/>
    </w:rPr>
  </w:style>
  <w:style w:type="paragraph" w:styleId="MacroText">
    <w:name w:val="macro"/>
    <w:link w:val="MacroTextChar"/>
    <w:rsid w:val="00732B8B"/>
    <w:pPr>
      <w:tabs>
        <w:tab w:val="left" w:pos="480"/>
        <w:tab w:val="left" w:pos="960"/>
        <w:tab w:val="left" w:pos="1440"/>
        <w:tab w:val="left" w:pos="1920"/>
        <w:tab w:val="left" w:pos="2400"/>
        <w:tab w:val="left" w:pos="2880"/>
        <w:tab w:val="left" w:pos="3360"/>
        <w:tab w:val="left" w:pos="3840"/>
        <w:tab w:val="left" w:pos="4320"/>
      </w:tabs>
    </w:pPr>
    <w:rPr>
      <w:rFonts w:ascii="Times New Roman" w:eastAsia="SimSun" w:hAnsi="Times New Roman" w:cs="Times New Roman"/>
      <w:szCs w:val="20"/>
    </w:rPr>
  </w:style>
  <w:style w:type="character" w:customStyle="1" w:styleId="MacroTextChar">
    <w:name w:val="Macro Text Char"/>
    <w:basedOn w:val="DefaultParagraphFont"/>
    <w:link w:val="MacroText"/>
    <w:rsid w:val="00732B8B"/>
    <w:rPr>
      <w:rFonts w:ascii="Times New Roman" w:eastAsia="SimSun" w:hAnsi="Times New Roman" w:cs="Times New Roman"/>
      <w:szCs w:val="20"/>
    </w:rPr>
  </w:style>
  <w:style w:type="paragraph" w:styleId="MessageHeader">
    <w:name w:val="Message Header"/>
    <w:basedOn w:val="Normal"/>
    <w:link w:val="MessageHeaderChar"/>
    <w:rsid w:val="00732B8B"/>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sid w:val="00732B8B"/>
    <w:rPr>
      <w:rFonts w:ascii="Times New Roman" w:eastAsia="SimSun" w:hAnsi="Times New Roman" w:cs="Times New Roman"/>
      <w:sz w:val="22"/>
      <w:szCs w:val="20"/>
      <w:shd w:val="pct20" w:color="auto" w:fill="auto"/>
      <w:lang w:eastAsia="zh-CN"/>
    </w:rPr>
  </w:style>
  <w:style w:type="paragraph" w:styleId="NormalIndent">
    <w:name w:val="Normal Indent"/>
    <w:basedOn w:val="Normal"/>
    <w:rsid w:val="00732B8B"/>
    <w:pPr>
      <w:ind w:left="720"/>
    </w:pPr>
  </w:style>
  <w:style w:type="paragraph" w:styleId="NoteHeading">
    <w:name w:val="Note Heading"/>
    <w:basedOn w:val="Normal"/>
    <w:next w:val="BodyText"/>
    <w:link w:val="NoteHeadingChar"/>
    <w:rsid w:val="00732B8B"/>
  </w:style>
  <w:style w:type="character" w:customStyle="1" w:styleId="NoteHeadingChar">
    <w:name w:val="Note Heading Char"/>
    <w:basedOn w:val="DefaultParagraphFont"/>
    <w:link w:val="NoteHeading"/>
    <w:rsid w:val="00732B8B"/>
    <w:rPr>
      <w:rFonts w:ascii="Times New Roman" w:eastAsia="SimSun" w:hAnsi="Times New Roman" w:cs="Times New Roman"/>
      <w:sz w:val="22"/>
      <w:szCs w:val="20"/>
      <w:lang w:eastAsia="zh-CN"/>
    </w:rPr>
  </w:style>
  <w:style w:type="character" w:styleId="PageNumber">
    <w:name w:val="page number"/>
    <w:basedOn w:val="DefaultParagraphFont"/>
    <w:rsid w:val="00732B8B"/>
    <w:rPr>
      <w:sz w:val="22"/>
    </w:rPr>
  </w:style>
  <w:style w:type="paragraph" w:styleId="PlainText">
    <w:name w:val="Plain Text"/>
    <w:basedOn w:val="Normal"/>
    <w:link w:val="PlainTextChar"/>
    <w:rsid w:val="00732B8B"/>
    <w:rPr>
      <w:sz w:val="20"/>
    </w:rPr>
  </w:style>
  <w:style w:type="character" w:customStyle="1" w:styleId="PlainTextChar">
    <w:name w:val="Plain Text Char"/>
    <w:basedOn w:val="DefaultParagraphFont"/>
    <w:link w:val="PlainText"/>
    <w:rsid w:val="00732B8B"/>
    <w:rPr>
      <w:rFonts w:ascii="Times New Roman" w:eastAsia="SimSun" w:hAnsi="Times New Roman" w:cs="Times New Roman"/>
      <w:sz w:val="20"/>
      <w:szCs w:val="20"/>
      <w:lang w:eastAsia="zh-CN"/>
    </w:rPr>
  </w:style>
  <w:style w:type="paragraph" w:styleId="TableofAuthorities">
    <w:name w:val="table of authorities"/>
    <w:basedOn w:val="Normal"/>
    <w:next w:val="Normal"/>
    <w:rsid w:val="00732B8B"/>
    <w:pPr>
      <w:spacing w:after="120"/>
      <w:ind w:left="245" w:hanging="245"/>
    </w:pPr>
  </w:style>
  <w:style w:type="paragraph" w:styleId="TableofFigures">
    <w:name w:val="table of figures"/>
    <w:basedOn w:val="Normal"/>
    <w:next w:val="Normal"/>
    <w:rsid w:val="00732B8B"/>
    <w:pPr>
      <w:spacing w:after="120"/>
      <w:ind w:left="475" w:hanging="475"/>
    </w:pPr>
  </w:style>
  <w:style w:type="paragraph" w:styleId="TOC1">
    <w:name w:val="toc 1"/>
    <w:basedOn w:val="Normal"/>
    <w:next w:val="Normal"/>
    <w:rsid w:val="00732B8B"/>
  </w:style>
  <w:style w:type="paragraph" w:styleId="TOC2">
    <w:name w:val="toc 2"/>
    <w:basedOn w:val="Normal"/>
    <w:next w:val="Normal"/>
    <w:rsid w:val="00732B8B"/>
    <w:pPr>
      <w:ind w:left="720"/>
    </w:pPr>
  </w:style>
  <w:style w:type="paragraph" w:styleId="TOC3">
    <w:name w:val="toc 3"/>
    <w:basedOn w:val="Normal"/>
    <w:next w:val="Normal"/>
    <w:rsid w:val="00732B8B"/>
    <w:pPr>
      <w:ind w:left="1440"/>
    </w:pPr>
  </w:style>
  <w:style w:type="paragraph" w:styleId="TOC4">
    <w:name w:val="toc 4"/>
    <w:basedOn w:val="Normal"/>
    <w:next w:val="Normal"/>
    <w:rsid w:val="00732B8B"/>
    <w:pPr>
      <w:ind w:left="2160"/>
    </w:pPr>
  </w:style>
  <w:style w:type="paragraph" w:styleId="TOC5">
    <w:name w:val="toc 5"/>
    <w:basedOn w:val="Normal"/>
    <w:next w:val="Normal"/>
    <w:rsid w:val="00732B8B"/>
    <w:pPr>
      <w:ind w:left="2880"/>
    </w:pPr>
  </w:style>
  <w:style w:type="paragraph" w:styleId="TOC6">
    <w:name w:val="toc 6"/>
    <w:basedOn w:val="Normal"/>
    <w:next w:val="Normal"/>
    <w:rsid w:val="00732B8B"/>
    <w:pPr>
      <w:ind w:left="3600"/>
    </w:pPr>
  </w:style>
  <w:style w:type="paragraph" w:styleId="TOC7">
    <w:name w:val="toc 7"/>
    <w:basedOn w:val="Normal"/>
    <w:next w:val="Normal"/>
    <w:rsid w:val="00732B8B"/>
    <w:pPr>
      <w:ind w:left="4320"/>
    </w:pPr>
  </w:style>
  <w:style w:type="paragraph" w:styleId="TOC8">
    <w:name w:val="toc 8"/>
    <w:basedOn w:val="Normal"/>
    <w:next w:val="Normal"/>
    <w:rsid w:val="00732B8B"/>
    <w:pPr>
      <w:ind w:left="5040"/>
    </w:pPr>
  </w:style>
  <w:style w:type="paragraph" w:customStyle="1" w:styleId="SubtitleUnderline">
    <w:name w:val="Subtitle Underline"/>
    <w:basedOn w:val="Normal"/>
    <w:next w:val="BodyText"/>
    <w:rsid w:val="00732B8B"/>
    <w:pPr>
      <w:keepNext/>
      <w:spacing w:after="240"/>
      <w:jc w:val="center"/>
    </w:pPr>
    <w:rPr>
      <w:b/>
      <w:u w:val="single"/>
    </w:rPr>
  </w:style>
  <w:style w:type="paragraph" w:styleId="CommentSubject">
    <w:name w:val="annotation subject"/>
    <w:basedOn w:val="CommentText"/>
    <w:next w:val="CommentText"/>
    <w:link w:val="CommentSubjectChar"/>
    <w:rsid w:val="00732B8B"/>
    <w:rPr>
      <w:b/>
      <w:bCs/>
    </w:rPr>
  </w:style>
  <w:style w:type="character" w:customStyle="1" w:styleId="CommentSubjectChar">
    <w:name w:val="Comment Subject Char"/>
    <w:basedOn w:val="CommentTextChar"/>
    <w:link w:val="CommentSubject"/>
    <w:rsid w:val="00732B8B"/>
    <w:rPr>
      <w:rFonts w:ascii="Times New Roman" w:eastAsia="SimSun" w:hAnsi="Times New Roman" w:cs="Times New Roman"/>
      <w:b/>
      <w:bCs/>
      <w:sz w:val="20"/>
      <w:szCs w:val="20"/>
      <w:lang w:eastAsia="zh-CN"/>
    </w:rPr>
  </w:style>
  <w:style w:type="paragraph" w:customStyle="1" w:styleId="ConfidentialPhrase">
    <w:name w:val="Confidential Phrase"/>
    <w:basedOn w:val="Normal"/>
    <w:next w:val="Normal"/>
    <w:rsid w:val="00732B8B"/>
    <w:pPr>
      <w:jc w:val="right"/>
    </w:pPr>
    <w:rPr>
      <w:b/>
      <w:bCs/>
      <w:caps/>
    </w:rPr>
  </w:style>
  <w:style w:type="paragraph" w:customStyle="1" w:styleId="DocumentTitle">
    <w:name w:val="Document Title"/>
    <w:basedOn w:val="Normal"/>
    <w:next w:val="BodyText"/>
    <w:rsid w:val="00732B8B"/>
    <w:pPr>
      <w:spacing w:after="480"/>
      <w:jc w:val="center"/>
    </w:pPr>
    <w:rPr>
      <w:b/>
      <w:bCs/>
      <w:caps/>
    </w:rPr>
  </w:style>
  <w:style w:type="paragraph" w:customStyle="1" w:styleId="SubtitleBold">
    <w:name w:val="Subtitle Bold"/>
    <w:basedOn w:val="Normal"/>
    <w:next w:val="BodyText"/>
    <w:rsid w:val="00732B8B"/>
    <w:pPr>
      <w:keepNext/>
      <w:spacing w:after="240"/>
      <w:jc w:val="center"/>
    </w:pPr>
    <w:rPr>
      <w:b/>
    </w:rPr>
  </w:style>
  <w:style w:type="paragraph" w:customStyle="1" w:styleId="BodyTextContinued">
    <w:name w:val="Body Text Continued"/>
    <w:basedOn w:val="BodyText"/>
    <w:next w:val="BodyText"/>
    <w:rsid w:val="00732B8B"/>
    <w:pPr>
      <w:ind w:firstLine="0"/>
    </w:pPr>
  </w:style>
  <w:style w:type="table" w:customStyle="1" w:styleId="ColorfulGrid2">
    <w:name w:val="Colorful Grid2"/>
    <w:basedOn w:val="TableNormal"/>
    <w:rsid w:val="00732B8B"/>
    <w:rPr>
      <w:rFonts w:ascii="Times New Roman" w:eastAsia="DFKai-SB" w:hAnsi="Times New Roman" w:cs="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sid w:val="00732B8B"/>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rsid w:val="00732B8B"/>
    <w:pPr>
      <w:keepNext/>
      <w:spacing w:after="240"/>
    </w:pPr>
    <w:rPr>
      <w:sz w:val="24"/>
      <w:szCs w:val="24"/>
      <w:lang w:eastAsia="en-US"/>
    </w:rPr>
  </w:style>
  <w:style w:type="character" w:customStyle="1" w:styleId="ARTICLEACont1Char">
    <w:name w:val="ARTICLEA Cont 1 Char"/>
    <w:basedOn w:val="DefaultParagraphFont"/>
    <w:link w:val="ARTICLEACont1"/>
    <w:rsid w:val="00732B8B"/>
    <w:rPr>
      <w:rFonts w:ascii="Times New Roman" w:eastAsia="SimSun" w:hAnsi="Times New Roman" w:cs="Times New Roman"/>
    </w:rPr>
  </w:style>
  <w:style w:type="paragraph" w:customStyle="1" w:styleId="ARTICLEACont2">
    <w:name w:val="ARTICLEA Cont 2"/>
    <w:basedOn w:val="Normal"/>
    <w:next w:val="BodyText"/>
    <w:link w:val="ARTICLEACont2Char"/>
    <w:rsid w:val="00732B8B"/>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sid w:val="00732B8B"/>
    <w:rPr>
      <w:rFonts w:ascii="Times New Roman" w:eastAsia="SimSun" w:hAnsi="Times New Roman" w:cs="Times New Roman"/>
      <w:szCs w:val="20"/>
    </w:rPr>
  </w:style>
  <w:style w:type="paragraph" w:customStyle="1" w:styleId="ARTICLEACont3">
    <w:name w:val="ARTICLEA Cont 3"/>
    <w:basedOn w:val="Normal"/>
    <w:next w:val="BodyText"/>
    <w:link w:val="ARTICLEACont3Char"/>
    <w:rsid w:val="00732B8B"/>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sid w:val="00732B8B"/>
    <w:rPr>
      <w:rFonts w:ascii="Times New Roman" w:eastAsia="SimSun" w:hAnsi="Times New Roman" w:cs="Times New Roman"/>
      <w:szCs w:val="20"/>
    </w:rPr>
  </w:style>
  <w:style w:type="paragraph" w:customStyle="1" w:styleId="ARTICLEACont4">
    <w:name w:val="ARTICLEA Cont 4"/>
    <w:basedOn w:val="Normal"/>
    <w:next w:val="BodyText"/>
    <w:link w:val="ARTICLEACont4Char"/>
    <w:rsid w:val="00732B8B"/>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sid w:val="00732B8B"/>
    <w:rPr>
      <w:rFonts w:ascii="Times New Roman" w:eastAsia="SimSun" w:hAnsi="Times New Roman" w:cs="Times New Roman"/>
      <w:szCs w:val="20"/>
    </w:rPr>
  </w:style>
  <w:style w:type="paragraph" w:customStyle="1" w:styleId="ARTICLEACont5">
    <w:name w:val="ARTICLEA Cont 5"/>
    <w:basedOn w:val="Normal"/>
    <w:next w:val="BodyText"/>
    <w:link w:val="ARTICLEACont5Char"/>
    <w:rsid w:val="00732B8B"/>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sid w:val="00732B8B"/>
    <w:rPr>
      <w:rFonts w:ascii="Times New Roman" w:eastAsia="SimSun" w:hAnsi="Times New Roman" w:cs="Times New Roman"/>
      <w:sz w:val="22"/>
      <w:szCs w:val="20"/>
    </w:rPr>
  </w:style>
  <w:style w:type="paragraph" w:customStyle="1" w:styleId="ARTICLEACont6">
    <w:name w:val="ARTICLEA Cont 6"/>
    <w:basedOn w:val="Normal"/>
    <w:next w:val="BodyText"/>
    <w:link w:val="ARTICLEACont6Char"/>
    <w:rsid w:val="00732B8B"/>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sid w:val="00732B8B"/>
    <w:rPr>
      <w:rFonts w:ascii="Times New Roman" w:eastAsia="SimSun" w:hAnsi="Times New Roman" w:cs="Times New Roman"/>
      <w:sz w:val="22"/>
      <w:szCs w:val="20"/>
    </w:rPr>
  </w:style>
  <w:style w:type="paragraph" w:customStyle="1" w:styleId="ARTICLEACont7">
    <w:name w:val="ARTICLEA Cont 7"/>
    <w:basedOn w:val="Normal"/>
    <w:next w:val="BodyText"/>
    <w:link w:val="ARTICLEACont7Char"/>
    <w:rsid w:val="00732B8B"/>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sid w:val="00732B8B"/>
    <w:rPr>
      <w:rFonts w:ascii="Times New Roman" w:eastAsia="SimSun" w:hAnsi="Times New Roman" w:cs="Times New Roman"/>
      <w:sz w:val="22"/>
      <w:szCs w:val="20"/>
    </w:rPr>
  </w:style>
  <w:style w:type="paragraph" w:customStyle="1" w:styleId="ARTICLEACont8">
    <w:name w:val="ARTICLEA Cont 8"/>
    <w:basedOn w:val="Normal"/>
    <w:next w:val="BodyText"/>
    <w:link w:val="ARTICLEACont8Char"/>
    <w:rsid w:val="00732B8B"/>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sid w:val="00732B8B"/>
    <w:rPr>
      <w:rFonts w:ascii="Times New Roman" w:eastAsia="SimSun" w:hAnsi="Times New Roman" w:cs="Times New Roman"/>
      <w:sz w:val="22"/>
      <w:szCs w:val="20"/>
    </w:rPr>
  </w:style>
  <w:style w:type="paragraph" w:customStyle="1" w:styleId="ARTICLEACont9">
    <w:name w:val="ARTICLEA Cont 9"/>
    <w:basedOn w:val="Normal"/>
    <w:next w:val="BodyText"/>
    <w:link w:val="ARTICLEACont9Char"/>
    <w:rsid w:val="00732B8B"/>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sid w:val="00732B8B"/>
    <w:rPr>
      <w:rFonts w:ascii="Times New Roman" w:eastAsia="SimSun" w:hAnsi="Times New Roman" w:cs="Times New Roman"/>
      <w:sz w:val="22"/>
      <w:szCs w:val="20"/>
    </w:rPr>
  </w:style>
  <w:style w:type="paragraph" w:customStyle="1" w:styleId="ARTICLEAL1">
    <w:name w:val="ARTICLEA_L1"/>
    <w:basedOn w:val="Normal"/>
    <w:next w:val="BodyText"/>
    <w:link w:val="ARTICLEAL1Char"/>
    <w:rsid w:val="00732B8B"/>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sid w:val="00732B8B"/>
    <w:rPr>
      <w:rFonts w:ascii="Times New Roman" w:eastAsia="SimSun" w:hAnsi="Times New Roman" w:cs="Times New Roman"/>
      <w:b/>
      <w:caps/>
      <w:szCs w:val="20"/>
    </w:rPr>
  </w:style>
  <w:style w:type="paragraph" w:customStyle="1" w:styleId="ARTICLEAL2">
    <w:name w:val="ARTICLEA_L2"/>
    <w:basedOn w:val="Normal"/>
    <w:next w:val="BodyText"/>
    <w:link w:val="ARTICLEAL2Char"/>
    <w:rsid w:val="00732B8B"/>
    <w:pPr>
      <w:numPr>
        <w:ilvl w:val="1"/>
        <w:numId w:val="11"/>
      </w:numPr>
      <w:spacing w:after="240"/>
      <w:outlineLvl w:val="1"/>
    </w:pPr>
    <w:rPr>
      <w:sz w:val="24"/>
      <w:lang w:eastAsia="en-US"/>
    </w:rPr>
  </w:style>
  <w:style w:type="character" w:customStyle="1" w:styleId="ARTICLEAL2Char">
    <w:name w:val="ARTICLEA_L2 Char"/>
    <w:basedOn w:val="DefaultParagraphFont"/>
    <w:link w:val="ARTICLEAL2"/>
    <w:rsid w:val="00732B8B"/>
    <w:rPr>
      <w:rFonts w:ascii="Times New Roman" w:eastAsia="SimSun" w:hAnsi="Times New Roman" w:cs="Times New Roman"/>
      <w:szCs w:val="20"/>
    </w:rPr>
  </w:style>
  <w:style w:type="paragraph" w:customStyle="1" w:styleId="ARTICLEAL3">
    <w:name w:val="ARTICLEA_L3"/>
    <w:basedOn w:val="Normal"/>
    <w:next w:val="BodyText"/>
    <w:link w:val="ARTICLEAL3Char"/>
    <w:rsid w:val="00732B8B"/>
    <w:pPr>
      <w:numPr>
        <w:ilvl w:val="2"/>
        <w:numId w:val="11"/>
      </w:numPr>
      <w:spacing w:after="240"/>
      <w:outlineLvl w:val="2"/>
    </w:pPr>
    <w:rPr>
      <w:sz w:val="24"/>
      <w:lang w:eastAsia="en-US"/>
    </w:rPr>
  </w:style>
  <w:style w:type="character" w:customStyle="1" w:styleId="ARTICLEAL3Char">
    <w:name w:val="ARTICLEA_L3 Char"/>
    <w:basedOn w:val="DefaultParagraphFont"/>
    <w:link w:val="ARTICLEAL3"/>
    <w:rsid w:val="00732B8B"/>
    <w:rPr>
      <w:rFonts w:ascii="Times New Roman" w:eastAsia="SimSun" w:hAnsi="Times New Roman" w:cs="Times New Roman"/>
      <w:szCs w:val="20"/>
    </w:rPr>
  </w:style>
  <w:style w:type="paragraph" w:customStyle="1" w:styleId="ARTICLEAL4">
    <w:name w:val="ARTICLEA_L4"/>
    <w:basedOn w:val="Normal"/>
    <w:next w:val="BodyText"/>
    <w:link w:val="ARTICLEAL4Char"/>
    <w:rsid w:val="00732B8B"/>
    <w:pPr>
      <w:numPr>
        <w:ilvl w:val="3"/>
        <w:numId w:val="11"/>
      </w:numPr>
      <w:spacing w:after="240"/>
      <w:outlineLvl w:val="3"/>
    </w:pPr>
    <w:rPr>
      <w:sz w:val="24"/>
      <w:lang w:eastAsia="en-US"/>
    </w:rPr>
  </w:style>
  <w:style w:type="character" w:customStyle="1" w:styleId="ARTICLEAL4Char">
    <w:name w:val="ARTICLEA_L4 Char"/>
    <w:basedOn w:val="DefaultParagraphFont"/>
    <w:link w:val="ARTICLEAL4"/>
    <w:rsid w:val="00732B8B"/>
    <w:rPr>
      <w:rFonts w:ascii="Times New Roman" w:eastAsia="SimSun" w:hAnsi="Times New Roman" w:cs="Times New Roman"/>
      <w:szCs w:val="20"/>
    </w:rPr>
  </w:style>
  <w:style w:type="paragraph" w:customStyle="1" w:styleId="ARTICLEAL5">
    <w:name w:val="ARTICLEA_L5"/>
    <w:basedOn w:val="Normal"/>
    <w:next w:val="BodyText"/>
    <w:link w:val="ARTICLEAL5Char"/>
    <w:rsid w:val="00732B8B"/>
    <w:pPr>
      <w:numPr>
        <w:ilvl w:val="4"/>
        <w:numId w:val="11"/>
      </w:numPr>
      <w:spacing w:after="240"/>
      <w:outlineLvl w:val="4"/>
    </w:pPr>
    <w:rPr>
      <w:lang w:eastAsia="en-US"/>
    </w:rPr>
  </w:style>
  <w:style w:type="character" w:customStyle="1" w:styleId="ARTICLEAL5Char">
    <w:name w:val="ARTICLEA_L5 Char"/>
    <w:basedOn w:val="DefaultParagraphFont"/>
    <w:link w:val="ARTICLEAL5"/>
    <w:rsid w:val="00732B8B"/>
    <w:rPr>
      <w:rFonts w:ascii="Times New Roman" w:eastAsia="SimSun" w:hAnsi="Times New Roman" w:cs="Times New Roman"/>
      <w:sz w:val="22"/>
      <w:szCs w:val="20"/>
    </w:rPr>
  </w:style>
  <w:style w:type="paragraph" w:customStyle="1" w:styleId="ARTICLEAL6">
    <w:name w:val="ARTICLEA_L6"/>
    <w:basedOn w:val="ARTICLEAL5"/>
    <w:next w:val="BodyText"/>
    <w:link w:val="ARTICLEAL6Char"/>
    <w:rsid w:val="00732B8B"/>
    <w:pPr>
      <w:numPr>
        <w:ilvl w:val="5"/>
      </w:numPr>
      <w:outlineLvl w:val="5"/>
    </w:pPr>
  </w:style>
  <w:style w:type="character" w:customStyle="1" w:styleId="ARTICLEAL6Char">
    <w:name w:val="ARTICLEA_L6 Char"/>
    <w:basedOn w:val="DefaultParagraphFont"/>
    <w:link w:val="ARTICLEAL6"/>
    <w:rsid w:val="00732B8B"/>
    <w:rPr>
      <w:rFonts w:ascii="Times New Roman" w:eastAsia="SimSun" w:hAnsi="Times New Roman" w:cs="Times New Roman"/>
      <w:sz w:val="22"/>
      <w:szCs w:val="20"/>
    </w:rPr>
  </w:style>
  <w:style w:type="paragraph" w:customStyle="1" w:styleId="ARTICLEAL7">
    <w:name w:val="ARTICLEA_L7"/>
    <w:basedOn w:val="ARTICLEAL6"/>
    <w:next w:val="BodyText"/>
    <w:link w:val="ARTICLEAL7Char"/>
    <w:rsid w:val="00732B8B"/>
    <w:pPr>
      <w:numPr>
        <w:ilvl w:val="6"/>
      </w:numPr>
      <w:outlineLvl w:val="6"/>
    </w:pPr>
  </w:style>
  <w:style w:type="character" w:customStyle="1" w:styleId="ARTICLEAL7Char">
    <w:name w:val="ARTICLEA_L7 Char"/>
    <w:basedOn w:val="DefaultParagraphFont"/>
    <w:link w:val="ARTICLEAL7"/>
    <w:rsid w:val="00732B8B"/>
    <w:rPr>
      <w:rFonts w:ascii="Times New Roman" w:eastAsia="SimSun" w:hAnsi="Times New Roman" w:cs="Times New Roman"/>
      <w:sz w:val="22"/>
      <w:szCs w:val="20"/>
    </w:rPr>
  </w:style>
  <w:style w:type="paragraph" w:customStyle="1" w:styleId="ARTICLEAL8">
    <w:name w:val="ARTICLEA_L8"/>
    <w:basedOn w:val="ARTICLEAL7"/>
    <w:next w:val="BodyText"/>
    <w:link w:val="ARTICLEAL8Char"/>
    <w:rsid w:val="00732B8B"/>
    <w:pPr>
      <w:numPr>
        <w:ilvl w:val="7"/>
      </w:numPr>
      <w:outlineLvl w:val="7"/>
    </w:pPr>
  </w:style>
  <w:style w:type="character" w:customStyle="1" w:styleId="ARTICLEAL8Char">
    <w:name w:val="ARTICLEA_L8 Char"/>
    <w:basedOn w:val="DefaultParagraphFont"/>
    <w:link w:val="ARTICLEAL8"/>
    <w:rsid w:val="00732B8B"/>
    <w:rPr>
      <w:rFonts w:ascii="Times New Roman" w:eastAsia="SimSun" w:hAnsi="Times New Roman" w:cs="Times New Roman"/>
      <w:sz w:val="22"/>
      <w:szCs w:val="20"/>
    </w:rPr>
  </w:style>
  <w:style w:type="paragraph" w:customStyle="1" w:styleId="ARTICLEAL9">
    <w:name w:val="ARTICLEA_L9"/>
    <w:basedOn w:val="ARTICLEAL8"/>
    <w:next w:val="BodyText"/>
    <w:link w:val="ARTICLEAL9Char"/>
    <w:rsid w:val="00732B8B"/>
    <w:pPr>
      <w:numPr>
        <w:ilvl w:val="8"/>
      </w:numPr>
      <w:outlineLvl w:val="8"/>
    </w:pPr>
  </w:style>
  <w:style w:type="character" w:customStyle="1" w:styleId="ARTICLEAL9Char">
    <w:name w:val="ARTICLEA_L9 Char"/>
    <w:basedOn w:val="DefaultParagraphFont"/>
    <w:link w:val="ARTICLEAL9"/>
    <w:rsid w:val="00732B8B"/>
    <w:rPr>
      <w:rFonts w:ascii="Times New Roman" w:eastAsia="SimSun" w:hAnsi="Times New Roman" w:cs="Times New Roman"/>
      <w:sz w:val="22"/>
      <w:szCs w:val="20"/>
    </w:rPr>
  </w:style>
  <w:style w:type="paragraph" w:customStyle="1" w:styleId="Spec2Cont1">
    <w:name w:val="Spec2 Cont 1"/>
    <w:basedOn w:val="Normal"/>
    <w:next w:val="BodyText"/>
    <w:link w:val="Spec2Cont1Char"/>
    <w:rsid w:val="00732B8B"/>
    <w:pPr>
      <w:keepNext/>
      <w:spacing w:after="240"/>
    </w:pPr>
    <w:rPr>
      <w:szCs w:val="24"/>
      <w:lang w:eastAsia="en-US"/>
    </w:rPr>
  </w:style>
  <w:style w:type="character" w:customStyle="1" w:styleId="Spec2Cont1Char">
    <w:name w:val="Spec2 Cont 1 Char"/>
    <w:basedOn w:val="Spec1L1Char"/>
    <w:link w:val="Spec2Cont1"/>
    <w:rsid w:val="00732B8B"/>
    <w:rPr>
      <w:rFonts w:ascii="Times New Roman" w:eastAsia="SimSun" w:hAnsi="Times New Roman" w:cs="Times New Roman"/>
      <w:b w:val="0"/>
      <w:caps w:val="0"/>
      <w:sz w:val="22"/>
      <w:szCs w:val="20"/>
    </w:rPr>
  </w:style>
  <w:style w:type="paragraph" w:customStyle="1" w:styleId="Spec2Cont2">
    <w:name w:val="Spec2 Cont 2"/>
    <w:basedOn w:val="Normal"/>
    <w:next w:val="BodyText"/>
    <w:link w:val="Spec2Cont2Char"/>
    <w:rsid w:val="00732B8B"/>
    <w:pPr>
      <w:tabs>
        <w:tab w:val="left" w:pos="2160"/>
      </w:tabs>
      <w:spacing w:after="240"/>
    </w:pPr>
    <w:rPr>
      <w:lang w:eastAsia="en-US"/>
    </w:rPr>
  </w:style>
  <w:style w:type="character" w:customStyle="1" w:styleId="Spec2Cont2Char">
    <w:name w:val="Spec2 Cont 2 Char"/>
    <w:basedOn w:val="Spec1L1Char"/>
    <w:link w:val="Spec2Cont2"/>
    <w:rsid w:val="00732B8B"/>
    <w:rPr>
      <w:rFonts w:ascii="Times New Roman" w:eastAsia="SimSun" w:hAnsi="Times New Roman" w:cs="Times New Roman"/>
      <w:b w:val="0"/>
      <w:caps w:val="0"/>
      <w:sz w:val="22"/>
      <w:szCs w:val="20"/>
    </w:rPr>
  </w:style>
  <w:style w:type="paragraph" w:customStyle="1" w:styleId="Spec2Cont3">
    <w:name w:val="Spec2 Cont 3"/>
    <w:basedOn w:val="Normal"/>
    <w:next w:val="BodyText"/>
    <w:link w:val="Spec2Cont3Char"/>
    <w:rsid w:val="00732B8B"/>
    <w:pPr>
      <w:spacing w:after="240"/>
      <w:ind w:firstLine="2160"/>
    </w:pPr>
    <w:rPr>
      <w:lang w:eastAsia="en-US"/>
    </w:rPr>
  </w:style>
  <w:style w:type="character" w:customStyle="1" w:styleId="Spec2Cont3Char">
    <w:name w:val="Spec2 Cont 3 Char"/>
    <w:basedOn w:val="Spec1L1Char"/>
    <w:link w:val="Spec2Cont3"/>
    <w:rsid w:val="00732B8B"/>
    <w:rPr>
      <w:rFonts w:ascii="Times New Roman" w:eastAsia="SimSun" w:hAnsi="Times New Roman" w:cs="Times New Roman"/>
      <w:b w:val="0"/>
      <w:caps w:val="0"/>
      <w:sz w:val="22"/>
      <w:szCs w:val="20"/>
    </w:rPr>
  </w:style>
  <w:style w:type="paragraph" w:customStyle="1" w:styleId="Spec2Cont4">
    <w:name w:val="Spec2 Cont 4"/>
    <w:basedOn w:val="Normal"/>
    <w:next w:val="BodyText"/>
    <w:link w:val="Spec2Cont4Char"/>
    <w:rsid w:val="00732B8B"/>
    <w:pPr>
      <w:tabs>
        <w:tab w:val="left" w:pos="2880"/>
      </w:tabs>
      <w:spacing w:after="240"/>
      <w:ind w:firstLine="2880"/>
    </w:pPr>
    <w:rPr>
      <w:lang w:eastAsia="en-US"/>
    </w:rPr>
  </w:style>
  <w:style w:type="character" w:customStyle="1" w:styleId="Spec2Cont4Char">
    <w:name w:val="Spec2 Cont 4 Char"/>
    <w:basedOn w:val="Spec1L1Char"/>
    <w:link w:val="Spec2Cont4"/>
    <w:rsid w:val="00732B8B"/>
    <w:rPr>
      <w:rFonts w:ascii="Times New Roman" w:eastAsia="SimSun" w:hAnsi="Times New Roman" w:cs="Times New Roman"/>
      <w:b w:val="0"/>
      <w:caps w:val="0"/>
      <w:sz w:val="22"/>
      <w:szCs w:val="20"/>
    </w:rPr>
  </w:style>
  <w:style w:type="paragraph" w:customStyle="1" w:styleId="Spec2Cont5">
    <w:name w:val="Spec2 Cont 5"/>
    <w:basedOn w:val="Normal"/>
    <w:next w:val="BodyText"/>
    <w:link w:val="Spec2Cont5Char"/>
    <w:rsid w:val="00732B8B"/>
    <w:pPr>
      <w:tabs>
        <w:tab w:val="left" w:pos="3600"/>
      </w:tabs>
      <w:spacing w:after="240"/>
      <w:ind w:firstLine="3600"/>
    </w:pPr>
    <w:rPr>
      <w:lang w:eastAsia="en-US"/>
    </w:rPr>
  </w:style>
  <w:style w:type="character" w:customStyle="1" w:styleId="Spec2Cont5Char">
    <w:name w:val="Spec2 Cont 5 Char"/>
    <w:basedOn w:val="Spec1L1Char"/>
    <w:link w:val="Spec2Cont5"/>
    <w:rsid w:val="00732B8B"/>
    <w:rPr>
      <w:rFonts w:ascii="Times New Roman" w:eastAsia="SimSun" w:hAnsi="Times New Roman" w:cs="Times New Roman"/>
      <w:b w:val="0"/>
      <w:caps w:val="0"/>
      <w:sz w:val="22"/>
      <w:szCs w:val="20"/>
    </w:rPr>
  </w:style>
  <w:style w:type="paragraph" w:customStyle="1" w:styleId="Spec2Cont6">
    <w:name w:val="Spec2 Cont 6"/>
    <w:basedOn w:val="Normal"/>
    <w:next w:val="BodyText"/>
    <w:link w:val="Spec2Cont6Char"/>
    <w:rsid w:val="00732B8B"/>
    <w:pPr>
      <w:tabs>
        <w:tab w:val="left" w:pos="3600"/>
      </w:tabs>
      <w:spacing w:after="240"/>
      <w:ind w:left="3600"/>
    </w:pPr>
    <w:rPr>
      <w:lang w:eastAsia="en-US"/>
    </w:rPr>
  </w:style>
  <w:style w:type="character" w:customStyle="1" w:styleId="Spec2Cont6Char">
    <w:name w:val="Spec2 Cont 6 Char"/>
    <w:basedOn w:val="Spec1L1Char"/>
    <w:link w:val="Spec2Cont6"/>
    <w:rsid w:val="00732B8B"/>
    <w:rPr>
      <w:rFonts w:ascii="Times New Roman" w:eastAsia="SimSun" w:hAnsi="Times New Roman" w:cs="Times New Roman"/>
      <w:b w:val="0"/>
      <w:caps w:val="0"/>
      <w:sz w:val="22"/>
      <w:szCs w:val="20"/>
    </w:rPr>
  </w:style>
  <w:style w:type="paragraph" w:customStyle="1" w:styleId="Spec2Cont7">
    <w:name w:val="Spec2 Cont 7"/>
    <w:basedOn w:val="Normal"/>
    <w:link w:val="Spec2Cont7Char"/>
    <w:rsid w:val="00732B8B"/>
    <w:pPr>
      <w:tabs>
        <w:tab w:val="left" w:pos="3600"/>
      </w:tabs>
      <w:spacing w:after="240"/>
      <w:ind w:left="3600"/>
    </w:pPr>
    <w:rPr>
      <w:lang w:eastAsia="en-US"/>
    </w:rPr>
  </w:style>
  <w:style w:type="character" w:customStyle="1" w:styleId="Spec2Cont7Char">
    <w:name w:val="Spec2 Cont 7 Char"/>
    <w:basedOn w:val="Spec1L1Char"/>
    <w:link w:val="Spec2Cont7"/>
    <w:rsid w:val="00732B8B"/>
    <w:rPr>
      <w:rFonts w:ascii="Times New Roman" w:eastAsia="SimSun" w:hAnsi="Times New Roman" w:cs="Times New Roman"/>
      <w:b w:val="0"/>
      <w:caps w:val="0"/>
      <w:sz w:val="22"/>
      <w:szCs w:val="20"/>
    </w:rPr>
  </w:style>
  <w:style w:type="paragraph" w:customStyle="1" w:styleId="Spec2Cont8">
    <w:name w:val="Spec2 Cont 8"/>
    <w:basedOn w:val="Normal"/>
    <w:next w:val="BodyText"/>
    <w:link w:val="Spec2Cont8Char"/>
    <w:rsid w:val="00732B8B"/>
    <w:pPr>
      <w:tabs>
        <w:tab w:val="left" w:pos="3600"/>
      </w:tabs>
      <w:spacing w:after="240"/>
      <w:ind w:left="3600"/>
    </w:pPr>
    <w:rPr>
      <w:lang w:eastAsia="en-US"/>
    </w:rPr>
  </w:style>
  <w:style w:type="character" w:customStyle="1" w:styleId="Spec2Cont8Char">
    <w:name w:val="Spec2 Cont 8 Char"/>
    <w:basedOn w:val="Spec1L1Char"/>
    <w:link w:val="Spec2Cont8"/>
    <w:rsid w:val="00732B8B"/>
    <w:rPr>
      <w:rFonts w:ascii="Times New Roman" w:eastAsia="SimSun" w:hAnsi="Times New Roman" w:cs="Times New Roman"/>
      <w:b w:val="0"/>
      <w:caps w:val="0"/>
      <w:sz w:val="22"/>
      <w:szCs w:val="20"/>
    </w:rPr>
  </w:style>
  <w:style w:type="paragraph" w:customStyle="1" w:styleId="Spec2Cont9">
    <w:name w:val="Spec2 Cont 9"/>
    <w:basedOn w:val="Normal"/>
    <w:next w:val="BodyText"/>
    <w:link w:val="Spec2Cont9Char"/>
    <w:rsid w:val="00732B8B"/>
    <w:pPr>
      <w:tabs>
        <w:tab w:val="left" w:pos="3600"/>
      </w:tabs>
      <w:spacing w:after="240"/>
      <w:ind w:left="3600"/>
    </w:pPr>
    <w:rPr>
      <w:lang w:eastAsia="en-US"/>
    </w:rPr>
  </w:style>
  <w:style w:type="character" w:customStyle="1" w:styleId="Spec2Cont9Char">
    <w:name w:val="Spec2 Cont 9 Char"/>
    <w:basedOn w:val="Spec1L1Char"/>
    <w:link w:val="Spec2Cont9"/>
    <w:rsid w:val="00732B8B"/>
    <w:rPr>
      <w:rFonts w:ascii="Times New Roman" w:eastAsia="SimSun" w:hAnsi="Times New Roman" w:cs="Times New Roman"/>
      <w:b w:val="0"/>
      <w:caps w:val="0"/>
      <w:sz w:val="22"/>
      <w:szCs w:val="20"/>
    </w:rPr>
  </w:style>
  <w:style w:type="paragraph" w:customStyle="1" w:styleId="Spec2L1">
    <w:name w:val="Spec2_L1"/>
    <w:basedOn w:val="Normal"/>
    <w:next w:val="BodyText"/>
    <w:link w:val="Spec2L1Char"/>
    <w:rsid w:val="00732B8B"/>
    <w:pPr>
      <w:keepNext/>
      <w:numPr>
        <w:numId w:val="13"/>
      </w:numPr>
      <w:spacing w:after="240"/>
      <w:jc w:val="center"/>
      <w:outlineLvl w:val="0"/>
    </w:pPr>
    <w:rPr>
      <w:lang w:eastAsia="en-US"/>
    </w:rPr>
  </w:style>
  <w:style w:type="character" w:customStyle="1" w:styleId="Spec2L1Char">
    <w:name w:val="Spec2_L1 Char"/>
    <w:basedOn w:val="Spec1L1Char"/>
    <w:link w:val="Spec2L1"/>
    <w:rsid w:val="00732B8B"/>
    <w:rPr>
      <w:rFonts w:ascii="Times New Roman" w:eastAsia="SimSun" w:hAnsi="Times New Roman" w:cs="Times New Roman"/>
      <w:b w:val="0"/>
      <w:caps w:val="0"/>
      <w:sz w:val="22"/>
      <w:szCs w:val="20"/>
    </w:rPr>
  </w:style>
  <w:style w:type="paragraph" w:customStyle="1" w:styleId="Spec2L2">
    <w:name w:val="Spec2_L2"/>
    <w:basedOn w:val="Spec2L1"/>
    <w:next w:val="BodyText"/>
    <w:link w:val="Spec2L2Char"/>
    <w:rsid w:val="00732B8B"/>
    <w:pPr>
      <w:keepNext w:val="0"/>
      <w:numPr>
        <w:ilvl w:val="1"/>
      </w:numPr>
      <w:jc w:val="left"/>
      <w:outlineLvl w:val="1"/>
    </w:pPr>
    <w:rPr>
      <w:b/>
      <w:u w:val="single"/>
    </w:rPr>
  </w:style>
  <w:style w:type="character" w:customStyle="1" w:styleId="Spec2L2Char">
    <w:name w:val="Spec2_L2 Char"/>
    <w:basedOn w:val="Spec1L1Char"/>
    <w:link w:val="Spec2L2"/>
    <w:rsid w:val="00732B8B"/>
    <w:rPr>
      <w:rFonts w:ascii="Times New Roman" w:eastAsia="SimSun" w:hAnsi="Times New Roman" w:cs="Times New Roman"/>
      <w:b/>
      <w:caps w:val="0"/>
      <w:sz w:val="22"/>
      <w:szCs w:val="20"/>
      <w:u w:val="single"/>
    </w:rPr>
  </w:style>
  <w:style w:type="paragraph" w:customStyle="1" w:styleId="Spec2L3">
    <w:name w:val="Spec2_L3"/>
    <w:basedOn w:val="Spec2L2"/>
    <w:next w:val="BodyText"/>
    <w:link w:val="Spec2L3Char"/>
    <w:rsid w:val="00732B8B"/>
    <w:pPr>
      <w:numPr>
        <w:ilvl w:val="2"/>
      </w:numPr>
      <w:outlineLvl w:val="2"/>
    </w:pPr>
    <w:rPr>
      <w:b w:val="0"/>
      <w:u w:val="none"/>
    </w:rPr>
  </w:style>
  <w:style w:type="character" w:customStyle="1" w:styleId="Spec2L3Char">
    <w:name w:val="Spec2_L3 Char"/>
    <w:basedOn w:val="Spec1L1Char"/>
    <w:link w:val="Spec2L3"/>
    <w:rsid w:val="00732B8B"/>
    <w:rPr>
      <w:rFonts w:ascii="Times New Roman" w:eastAsia="SimSun" w:hAnsi="Times New Roman" w:cs="Times New Roman"/>
      <w:b w:val="0"/>
      <w:caps w:val="0"/>
      <w:sz w:val="22"/>
      <w:szCs w:val="20"/>
    </w:rPr>
  </w:style>
  <w:style w:type="paragraph" w:customStyle="1" w:styleId="Spec2L4">
    <w:name w:val="Spec2_L4"/>
    <w:basedOn w:val="Spec2L3"/>
    <w:next w:val="BodyText"/>
    <w:link w:val="Spec2L4Char"/>
    <w:rsid w:val="00732B8B"/>
    <w:pPr>
      <w:numPr>
        <w:ilvl w:val="3"/>
      </w:numPr>
      <w:outlineLvl w:val="3"/>
    </w:pPr>
    <w:rPr>
      <w:b/>
      <w:u w:val="single"/>
    </w:rPr>
  </w:style>
  <w:style w:type="character" w:customStyle="1" w:styleId="Spec2L4Char">
    <w:name w:val="Spec2_L4 Char"/>
    <w:basedOn w:val="Spec1L1Char"/>
    <w:link w:val="Spec2L4"/>
    <w:rsid w:val="00732B8B"/>
    <w:rPr>
      <w:rFonts w:ascii="Times New Roman" w:eastAsia="SimSun" w:hAnsi="Times New Roman" w:cs="Times New Roman"/>
      <w:b/>
      <w:caps w:val="0"/>
      <w:sz w:val="22"/>
      <w:szCs w:val="20"/>
      <w:u w:val="single"/>
    </w:rPr>
  </w:style>
  <w:style w:type="paragraph" w:customStyle="1" w:styleId="Spec2L5">
    <w:name w:val="Spec2_L5"/>
    <w:basedOn w:val="Spec2L4"/>
    <w:next w:val="BodyText"/>
    <w:link w:val="Spec2L5Char"/>
    <w:rsid w:val="00732B8B"/>
    <w:pPr>
      <w:numPr>
        <w:ilvl w:val="4"/>
      </w:numPr>
      <w:outlineLvl w:val="4"/>
    </w:pPr>
  </w:style>
  <w:style w:type="character" w:customStyle="1" w:styleId="Spec2L5Char">
    <w:name w:val="Spec2_L5 Char"/>
    <w:basedOn w:val="Spec1L1Char"/>
    <w:link w:val="Spec2L5"/>
    <w:rsid w:val="00732B8B"/>
    <w:rPr>
      <w:rFonts w:ascii="Times New Roman" w:eastAsia="SimSun" w:hAnsi="Times New Roman" w:cs="Times New Roman"/>
      <w:b/>
      <w:caps w:val="0"/>
      <w:sz w:val="22"/>
      <w:szCs w:val="20"/>
      <w:u w:val="single"/>
    </w:rPr>
  </w:style>
  <w:style w:type="paragraph" w:customStyle="1" w:styleId="Spec2L6">
    <w:name w:val="Spec2_L6"/>
    <w:basedOn w:val="Spec2L5"/>
    <w:next w:val="BodyText"/>
    <w:link w:val="Spec2L6Char"/>
    <w:rsid w:val="00732B8B"/>
    <w:pPr>
      <w:numPr>
        <w:ilvl w:val="5"/>
      </w:numPr>
      <w:outlineLvl w:val="5"/>
    </w:pPr>
  </w:style>
  <w:style w:type="character" w:customStyle="1" w:styleId="Spec2L6Char">
    <w:name w:val="Spec2_L6 Char"/>
    <w:basedOn w:val="Spec1L1Char"/>
    <w:link w:val="Spec2L6"/>
    <w:rsid w:val="00732B8B"/>
    <w:rPr>
      <w:rFonts w:ascii="Times New Roman" w:eastAsia="SimSun" w:hAnsi="Times New Roman" w:cs="Times New Roman"/>
      <w:b/>
      <w:caps w:val="0"/>
      <w:sz w:val="22"/>
      <w:szCs w:val="20"/>
      <w:u w:val="single"/>
    </w:rPr>
  </w:style>
  <w:style w:type="paragraph" w:customStyle="1" w:styleId="Spec2L7">
    <w:name w:val="Spec2_L7"/>
    <w:basedOn w:val="Spec2L6"/>
    <w:next w:val="BodyText"/>
    <w:link w:val="Spec2L7Char"/>
    <w:rsid w:val="00732B8B"/>
    <w:pPr>
      <w:numPr>
        <w:ilvl w:val="6"/>
      </w:numPr>
      <w:outlineLvl w:val="6"/>
    </w:pPr>
  </w:style>
  <w:style w:type="character" w:customStyle="1" w:styleId="Spec2L7Char">
    <w:name w:val="Spec2_L7 Char"/>
    <w:basedOn w:val="Spec1L1Char"/>
    <w:link w:val="Spec2L7"/>
    <w:rsid w:val="00732B8B"/>
    <w:rPr>
      <w:rFonts w:ascii="Times New Roman" w:eastAsia="SimSun" w:hAnsi="Times New Roman" w:cs="Times New Roman"/>
      <w:b/>
      <w:caps w:val="0"/>
      <w:sz w:val="22"/>
      <w:szCs w:val="20"/>
      <w:u w:val="single"/>
    </w:rPr>
  </w:style>
  <w:style w:type="paragraph" w:customStyle="1" w:styleId="Spec2L8">
    <w:name w:val="Spec2_L8"/>
    <w:basedOn w:val="Spec2L7"/>
    <w:next w:val="BodyText"/>
    <w:link w:val="Spec2L8Char"/>
    <w:rsid w:val="00732B8B"/>
    <w:pPr>
      <w:numPr>
        <w:ilvl w:val="7"/>
      </w:numPr>
      <w:outlineLvl w:val="7"/>
    </w:pPr>
  </w:style>
  <w:style w:type="character" w:customStyle="1" w:styleId="Spec2L8Char">
    <w:name w:val="Spec2_L8 Char"/>
    <w:basedOn w:val="Spec1L1Char"/>
    <w:link w:val="Spec2L8"/>
    <w:rsid w:val="00732B8B"/>
    <w:rPr>
      <w:rFonts w:ascii="Times New Roman" w:eastAsia="SimSun" w:hAnsi="Times New Roman" w:cs="Times New Roman"/>
      <w:b/>
      <w:caps w:val="0"/>
      <w:sz w:val="22"/>
      <w:szCs w:val="20"/>
      <w:u w:val="single"/>
    </w:rPr>
  </w:style>
  <w:style w:type="paragraph" w:customStyle="1" w:styleId="Spec2L9">
    <w:name w:val="Spec2_L9"/>
    <w:basedOn w:val="Spec2L8"/>
    <w:next w:val="BodyText"/>
    <w:link w:val="Spec2L9Char"/>
    <w:rsid w:val="00732B8B"/>
    <w:pPr>
      <w:numPr>
        <w:ilvl w:val="8"/>
      </w:numPr>
      <w:outlineLvl w:val="8"/>
    </w:pPr>
  </w:style>
  <w:style w:type="character" w:customStyle="1" w:styleId="Spec2L9Char">
    <w:name w:val="Spec2_L9 Char"/>
    <w:basedOn w:val="Spec1L1Char"/>
    <w:link w:val="Spec2L9"/>
    <w:rsid w:val="00732B8B"/>
    <w:rPr>
      <w:rFonts w:ascii="Times New Roman" w:eastAsia="SimSun" w:hAnsi="Times New Roman" w:cs="Times New Roman"/>
      <w:b/>
      <w:caps w:val="0"/>
      <w:sz w:val="22"/>
      <w:szCs w:val="20"/>
      <w:u w:val="single"/>
    </w:rPr>
  </w:style>
  <w:style w:type="paragraph" w:customStyle="1" w:styleId="Spec1Cont1">
    <w:name w:val="Spec1 Cont 1"/>
    <w:basedOn w:val="Normal"/>
    <w:next w:val="BodyText"/>
    <w:link w:val="Spec1Cont1Char"/>
    <w:rsid w:val="00732B8B"/>
    <w:pPr>
      <w:keepNext/>
      <w:spacing w:after="240"/>
    </w:pPr>
    <w:rPr>
      <w:szCs w:val="24"/>
      <w:lang w:eastAsia="en-US"/>
    </w:rPr>
  </w:style>
  <w:style w:type="character" w:customStyle="1" w:styleId="Spec1Cont1Char">
    <w:name w:val="Spec1 Cont 1 Char"/>
    <w:basedOn w:val="DefaultParagraphFont"/>
    <w:link w:val="Spec1Cont1"/>
    <w:rsid w:val="00732B8B"/>
    <w:rPr>
      <w:rFonts w:ascii="Times New Roman" w:eastAsia="SimSun" w:hAnsi="Times New Roman" w:cs="Times New Roman"/>
      <w:sz w:val="22"/>
    </w:rPr>
  </w:style>
  <w:style w:type="paragraph" w:customStyle="1" w:styleId="Spec1Cont2">
    <w:name w:val="Spec1 Cont 2"/>
    <w:basedOn w:val="Normal"/>
    <w:next w:val="BodyText"/>
    <w:link w:val="Spec1Cont2Char"/>
    <w:rsid w:val="00732B8B"/>
    <w:pPr>
      <w:tabs>
        <w:tab w:val="left" w:pos="2160"/>
      </w:tabs>
      <w:spacing w:after="240"/>
      <w:ind w:firstLine="2160"/>
    </w:pPr>
    <w:rPr>
      <w:lang w:eastAsia="en-US"/>
    </w:rPr>
  </w:style>
  <w:style w:type="character" w:customStyle="1" w:styleId="Spec1Cont2Char">
    <w:name w:val="Spec1 Cont 2 Char"/>
    <w:basedOn w:val="DefaultParagraphFont"/>
    <w:link w:val="Spec1Cont2"/>
    <w:rsid w:val="00732B8B"/>
    <w:rPr>
      <w:rFonts w:ascii="Times New Roman" w:eastAsia="SimSun" w:hAnsi="Times New Roman" w:cs="Times New Roman"/>
      <w:sz w:val="22"/>
      <w:szCs w:val="20"/>
    </w:rPr>
  </w:style>
  <w:style w:type="paragraph" w:customStyle="1" w:styleId="Spec1Cont3">
    <w:name w:val="Spec1 Cont 3"/>
    <w:basedOn w:val="Normal"/>
    <w:next w:val="BodyText"/>
    <w:link w:val="Spec1Cont3Char"/>
    <w:rsid w:val="00732B8B"/>
    <w:pPr>
      <w:spacing w:after="240"/>
      <w:ind w:firstLine="2160"/>
    </w:pPr>
    <w:rPr>
      <w:lang w:eastAsia="en-US"/>
    </w:rPr>
  </w:style>
  <w:style w:type="character" w:customStyle="1" w:styleId="Spec1Cont3Char">
    <w:name w:val="Spec1 Cont 3 Char"/>
    <w:basedOn w:val="DefaultParagraphFont"/>
    <w:link w:val="Spec1Cont3"/>
    <w:rsid w:val="00732B8B"/>
    <w:rPr>
      <w:rFonts w:ascii="Times New Roman" w:eastAsia="SimSun" w:hAnsi="Times New Roman" w:cs="Times New Roman"/>
      <w:sz w:val="22"/>
      <w:szCs w:val="20"/>
    </w:rPr>
  </w:style>
  <w:style w:type="paragraph" w:customStyle="1" w:styleId="Spec1Cont4">
    <w:name w:val="Spec1 Cont 4"/>
    <w:basedOn w:val="Normal"/>
    <w:next w:val="BodyText"/>
    <w:link w:val="Spec1Cont4Char"/>
    <w:rsid w:val="00732B8B"/>
    <w:pPr>
      <w:tabs>
        <w:tab w:val="left" w:pos="2880"/>
      </w:tabs>
      <w:spacing w:after="240"/>
      <w:ind w:firstLine="2880"/>
    </w:pPr>
    <w:rPr>
      <w:lang w:eastAsia="en-US"/>
    </w:rPr>
  </w:style>
  <w:style w:type="character" w:customStyle="1" w:styleId="Spec1Cont4Char">
    <w:name w:val="Spec1 Cont 4 Char"/>
    <w:basedOn w:val="DefaultParagraphFont"/>
    <w:link w:val="Spec1Cont4"/>
    <w:rsid w:val="00732B8B"/>
    <w:rPr>
      <w:rFonts w:ascii="Times New Roman" w:eastAsia="SimSun" w:hAnsi="Times New Roman" w:cs="Times New Roman"/>
      <w:sz w:val="22"/>
      <w:szCs w:val="20"/>
    </w:rPr>
  </w:style>
  <w:style w:type="paragraph" w:customStyle="1" w:styleId="Spec1Cont5">
    <w:name w:val="Spec1 Cont 5"/>
    <w:basedOn w:val="Normal"/>
    <w:next w:val="BodyText"/>
    <w:link w:val="Spec1Cont5Char"/>
    <w:rsid w:val="00732B8B"/>
    <w:pPr>
      <w:tabs>
        <w:tab w:val="left" w:pos="3600"/>
      </w:tabs>
      <w:spacing w:after="240"/>
      <w:ind w:firstLine="3600"/>
    </w:pPr>
    <w:rPr>
      <w:lang w:eastAsia="en-US"/>
    </w:rPr>
  </w:style>
  <w:style w:type="character" w:customStyle="1" w:styleId="Spec1Cont5Char">
    <w:name w:val="Spec1 Cont 5 Char"/>
    <w:basedOn w:val="DefaultParagraphFont"/>
    <w:link w:val="Spec1Cont5"/>
    <w:rsid w:val="00732B8B"/>
    <w:rPr>
      <w:rFonts w:ascii="Times New Roman" w:eastAsia="SimSun" w:hAnsi="Times New Roman" w:cs="Times New Roman"/>
      <w:sz w:val="22"/>
      <w:szCs w:val="20"/>
    </w:rPr>
  </w:style>
  <w:style w:type="paragraph" w:customStyle="1" w:styleId="Spec1Cont6">
    <w:name w:val="Spec1 Cont 6"/>
    <w:basedOn w:val="Normal"/>
    <w:next w:val="BodyText"/>
    <w:link w:val="Spec1Cont6Char"/>
    <w:rsid w:val="00732B8B"/>
    <w:pPr>
      <w:tabs>
        <w:tab w:val="left" w:pos="3600"/>
      </w:tabs>
      <w:spacing w:after="240"/>
      <w:ind w:left="3600"/>
    </w:pPr>
    <w:rPr>
      <w:lang w:eastAsia="en-US"/>
    </w:rPr>
  </w:style>
  <w:style w:type="character" w:customStyle="1" w:styleId="Spec1Cont6Char">
    <w:name w:val="Spec1 Cont 6 Char"/>
    <w:basedOn w:val="DefaultParagraphFont"/>
    <w:link w:val="Spec1Cont6"/>
    <w:rsid w:val="00732B8B"/>
    <w:rPr>
      <w:rFonts w:ascii="Times New Roman" w:eastAsia="SimSun" w:hAnsi="Times New Roman" w:cs="Times New Roman"/>
      <w:sz w:val="22"/>
      <w:szCs w:val="20"/>
    </w:rPr>
  </w:style>
  <w:style w:type="paragraph" w:customStyle="1" w:styleId="Spec1Cont7">
    <w:name w:val="Spec1 Cont 7"/>
    <w:basedOn w:val="Normal"/>
    <w:link w:val="Spec1Cont7Char"/>
    <w:rsid w:val="00732B8B"/>
    <w:pPr>
      <w:tabs>
        <w:tab w:val="left" w:pos="3600"/>
      </w:tabs>
      <w:spacing w:after="240"/>
      <w:ind w:left="3600"/>
    </w:pPr>
    <w:rPr>
      <w:lang w:eastAsia="en-US"/>
    </w:rPr>
  </w:style>
  <w:style w:type="character" w:customStyle="1" w:styleId="Spec1Cont7Char">
    <w:name w:val="Spec1 Cont 7 Char"/>
    <w:basedOn w:val="DefaultParagraphFont"/>
    <w:link w:val="Spec1Cont7"/>
    <w:rsid w:val="00732B8B"/>
    <w:rPr>
      <w:rFonts w:ascii="Times New Roman" w:eastAsia="SimSun" w:hAnsi="Times New Roman" w:cs="Times New Roman"/>
      <w:sz w:val="22"/>
      <w:szCs w:val="20"/>
    </w:rPr>
  </w:style>
  <w:style w:type="paragraph" w:customStyle="1" w:styleId="Spec1Cont8">
    <w:name w:val="Spec1 Cont 8"/>
    <w:basedOn w:val="Normal"/>
    <w:next w:val="BodyText"/>
    <w:link w:val="Spec1Cont8Char"/>
    <w:rsid w:val="00732B8B"/>
    <w:pPr>
      <w:tabs>
        <w:tab w:val="left" w:pos="3600"/>
      </w:tabs>
      <w:spacing w:after="240"/>
      <w:ind w:left="3600"/>
    </w:pPr>
    <w:rPr>
      <w:lang w:eastAsia="en-US"/>
    </w:rPr>
  </w:style>
  <w:style w:type="character" w:customStyle="1" w:styleId="Spec1Cont8Char">
    <w:name w:val="Spec1 Cont 8 Char"/>
    <w:basedOn w:val="DefaultParagraphFont"/>
    <w:link w:val="Spec1Cont8"/>
    <w:rsid w:val="00732B8B"/>
    <w:rPr>
      <w:rFonts w:ascii="Times New Roman" w:eastAsia="SimSun" w:hAnsi="Times New Roman" w:cs="Times New Roman"/>
      <w:sz w:val="22"/>
      <w:szCs w:val="20"/>
    </w:rPr>
  </w:style>
  <w:style w:type="paragraph" w:customStyle="1" w:styleId="Spec1Cont9">
    <w:name w:val="Spec1 Cont 9"/>
    <w:basedOn w:val="Normal"/>
    <w:next w:val="BodyText"/>
    <w:link w:val="Spec1Cont9Char"/>
    <w:rsid w:val="00732B8B"/>
    <w:pPr>
      <w:tabs>
        <w:tab w:val="left" w:pos="3600"/>
      </w:tabs>
      <w:spacing w:after="240"/>
      <w:ind w:left="3600"/>
    </w:pPr>
    <w:rPr>
      <w:lang w:eastAsia="en-US"/>
    </w:rPr>
  </w:style>
  <w:style w:type="character" w:customStyle="1" w:styleId="Spec1Cont9Char">
    <w:name w:val="Spec1 Cont 9 Char"/>
    <w:basedOn w:val="DefaultParagraphFont"/>
    <w:link w:val="Spec1Cont9"/>
    <w:rsid w:val="00732B8B"/>
    <w:rPr>
      <w:rFonts w:ascii="Times New Roman" w:eastAsia="SimSun" w:hAnsi="Times New Roman" w:cs="Times New Roman"/>
      <w:sz w:val="22"/>
      <w:szCs w:val="20"/>
    </w:rPr>
  </w:style>
  <w:style w:type="paragraph" w:customStyle="1" w:styleId="Spec1L1">
    <w:name w:val="Spec1_L1"/>
    <w:basedOn w:val="Normal"/>
    <w:next w:val="BodyText"/>
    <w:link w:val="Spec1L1Char"/>
    <w:rsid w:val="00732B8B"/>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sid w:val="00732B8B"/>
    <w:rPr>
      <w:rFonts w:ascii="Times New Roman" w:eastAsia="SimSun" w:hAnsi="Times New Roman" w:cs="Times New Roman"/>
      <w:b/>
      <w:caps/>
      <w:sz w:val="22"/>
      <w:szCs w:val="20"/>
    </w:rPr>
  </w:style>
  <w:style w:type="paragraph" w:customStyle="1" w:styleId="Spec1L2">
    <w:name w:val="Spec1_L2"/>
    <w:basedOn w:val="Spec1L1"/>
    <w:next w:val="BodyText"/>
    <w:link w:val="Spec1L2Char"/>
    <w:rsid w:val="00732B8B"/>
    <w:pPr>
      <w:keepNext w:val="0"/>
      <w:pageBreakBefore w:val="0"/>
      <w:numPr>
        <w:ilvl w:val="1"/>
      </w:numPr>
      <w:jc w:val="left"/>
      <w:outlineLvl w:val="1"/>
    </w:pPr>
    <w:rPr>
      <w:b w:val="0"/>
      <w:caps w:val="0"/>
    </w:rPr>
  </w:style>
  <w:style w:type="character" w:customStyle="1" w:styleId="Spec1L2Char">
    <w:name w:val="Spec1_L2 Char"/>
    <w:basedOn w:val="DefaultParagraphFont"/>
    <w:link w:val="Spec1L2"/>
    <w:rsid w:val="00732B8B"/>
    <w:rPr>
      <w:rFonts w:ascii="Times New Roman" w:eastAsia="SimSun" w:hAnsi="Times New Roman" w:cs="Times New Roman"/>
      <w:sz w:val="22"/>
      <w:szCs w:val="20"/>
    </w:rPr>
  </w:style>
  <w:style w:type="paragraph" w:customStyle="1" w:styleId="Spec1L3">
    <w:name w:val="Spec1_L3"/>
    <w:basedOn w:val="Spec1L2"/>
    <w:next w:val="BodyText"/>
    <w:link w:val="Spec1L3Char"/>
    <w:uiPriority w:val="99"/>
    <w:rsid w:val="00732B8B"/>
    <w:pPr>
      <w:numPr>
        <w:ilvl w:val="2"/>
      </w:numPr>
      <w:outlineLvl w:val="2"/>
    </w:pPr>
  </w:style>
  <w:style w:type="character" w:customStyle="1" w:styleId="Spec1L3Char">
    <w:name w:val="Spec1_L3 Char"/>
    <w:basedOn w:val="DefaultParagraphFont"/>
    <w:link w:val="Spec1L3"/>
    <w:uiPriority w:val="99"/>
    <w:rsid w:val="00732B8B"/>
    <w:rPr>
      <w:rFonts w:ascii="Times New Roman" w:eastAsia="SimSun" w:hAnsi="Times New Roman" w:cs="Times New Roman"/>
      <w:sz w:val="22"/>
      <w:szCs w:val="20"/>
    </w:rPr>
  </w:style>
  <w:style w:type="paragraph" w:customStyle="1" w:styleId="Spec1L4">
    <w:name w:val="Spec1_L4"/>
    <w:basedOn w:val="Spec1L3"/>
    <w:next w:val="BodyText"/>
    <w:link w:val="Spec1L4Char"/>
    <w:rsid w:val="00732B8B"/>
    <w:pPr>
      <w:numPr>
        <w:ilvl w:val="3"/>
      </w:numPr>
      <w:outlineLvl w:val="3"/>
    </w:pPr>
  </w:style>
  <w:style w:type="character" w:customStyle="1" w:styleId="Spec1L4Char">
    <w:name w:val="Spec1_L4 Char"/>
    <w:basedOn w:val="DefaultParagraphFont"/>
    <w:link w:val="Spec1L4"/>
    <w:rsid w:val="00732B8B"/>
    <w:rPr>
      <w:rFonts w:ascii="Times New Roman" w:eastAsia="SimSun" w:hAnsi="Times New Roman" w:cs="Times New Roman"/>
      <w:sz w:val="22"/>
      <w:szCs w:val="20"/>
    </w:rPr>
  </w:style>
  <w:style w:type="paragraph" w:customStyle="1" w:styleId="Spec1L5">
    <w:name w:val="Spec1_L5"/>
    <w:basedOn w:val="Spec1L4"/>
    <w:next w:val="BodyText"/>
    <w:link w:val="Spec1L5Char"/>
    <w:rsid w:val="00732B8B"/>
    <w:pPr>
      <w:numPr>
        <w:ilvl w:val="4"/>
      </w:numPr>
      <w:outlineLvl w:val="4"/>
    </w:pPr>
  </w:style>
  <w:style w:type="character" w:customStyle="1" w:styleId="Spec1L5Char">
    <w:name w:val="Spec1_L5 Char"/>
    <w:basedOn w:val="DefaultParagraphFont"/>
    <w:link w:val="Spec1L5"/>
    <w:rsid w:val="00732B8B"/>
    <w:rPr>
      <w:rFonts w:ascii="Times New Roman" w:eastAsia="SimSun" w:hAnsi="Times New Roman" w:cs="Times New Roman"/>
      <w:sz w:val="22"/>
      <w:szCs w:val="20"/>
    </w:rPr>
  </w:style>
  <w:style w:type="paragraph" w:customStyle="1" w:styleId="Spec1L6">
    <w:name w:val="Spec1_L6"/>
    <w:basedOn w:val="Spec1L5"/>
    <w:next w:val="BodyText"/>
    <w:link w:val="Spec1L6Char"/>
    <w:rsid w:val="00732B8B"/>
    <w:pPr>
      <w:numPr>
        <w:ilvl w:val="5"/>
      </w:numPr>
      <w:outlineLvl w:val="5"/>
    </w:pPr>
  </w:style>
  <w:style w:type="character" w:customStyle="1" w:styleId="Spec1L6Char">
    <w:name w:val="Spec1_L6 Char"/>
    <w:basedOn w:val="DefaultParagraphFont"/>
    <w:link w:val="Spec1L6"/>
    <w:rsid w:val="00732B8B"/>
    <w:rPr>
      <w:rFonts w:ascii="Times New Roman" w:eastAsia="SimSun" w:hAnsi="Times New Roman" w:cs="Times New Roman"/>
      <w:sz w:val="22"/>
      <w:szCs w:val="20"/>
    </w:rPr>
  </w:style>
  <w:style w:type="paragraph" w:customStyle="1" w:styleId="Spec1L7">
    <w:name w:val="Spec1_L7"/>
    <w:basedOn w:val="Spec1L6"/>
    <w:next w:val="BodyText"/>
    <w:link w:val="Spec1L7Char"/>
    <w:rsid w:val="00732B8B"/>
    <w:pPr>
      <w:numPr>
        <w:ilvl w:val="6"/>
      </w:numPr>
      <w:outlineLvl w:val="6"/>
    </w:pPr>
  </w:style>
  <w:style w:type="character" w:customStyle="1" w:styleId="Spec1L7Char">
    <w:name w:val="Spec1_L7 Char"/>
    <w:basedOn w:val="DefaultParagraphFont"/>
    <w:link w:val="Spec1L7"/>
    <w:rsid w:val="00732B8B"/>
    <w:rPr>
      <w:rFonts w:ascii="Times New Roman" w:eastAsia="SimSun" w:hAnsi="Times New Roman" w:cs="Times New Roman"/>
      <w:sz w:val="22"/>
      <w:szCs w:val="20"/>
    </w:rPr>
  </w:style>
  <w:style w:type="paragraph" w:customStyle="1" w:styleId="Spec1L8">
    <w:name w:val="Spec1_L8"/>
    <w:basedOn w:val="Spec1L7"/>
    <w:next w:val="BodyText"/>
    <w:link w:val="Spec1L8Char"/>
    <w:rsid w:val="00732B8B"/>
    <w:pPr>
      <w:numPr>
        <w:ilvl w:val="7"/>
      </w:numPr>
      <w:outlineLvl w:val="7"/>
    </w:pPr>
  </w:style>
  <w:style w:type="character" w:customStyle="1" w:styleId="Spec1L8Char">
    <w:name w:val="Spec1_L8 Char"/>
    <w:basedOn w:val="DefaultParagraphFont"/>
    <w:link w:val="Spec1L8"/>
    <w:rsid w:val="00732B8B"/>
    <w:rPr>
      <w:rFonts w:ascii="Times New Roman" w:eastAsia="SimSun" w:hAnsi="Times New Roman" w:cs="Times New Roman"/>
      <w:sz w:val="22"/>
      <w:szCs w:val="20"/>
    </w:rPr>
  </w:style>
  <w:style w:type="paragraph" w:customStyle="1" w:styleId="Spec1L9">
    <w:name w:val="Spec1_L9"/>
    <w:basedOn w:val="Spec1L8"/>
    <w:next w:val="BodyText"/>
    <w:link w:val="Spec1L9Char"/>
    <w:rsid w:val="00732B8B"/>
    <w:pPr>
      <w:numPr>
        <w:ilvl w:val="8"/>
      </w:numPr>
      <w:outlineLvl w:val="8"/>
    </w:pPr>
  </w:style>
  <w:style w:type="character" w:customStyle="1" w:styleId="Spec1L9Char">
    <w:name w:val="Spec1_L9 Char"/>
    <w:basedOn w:val="DefaultParagraphFont"/>
    <w:link w:val="Spec1L9"/>
    <w:rsid w:val="00732B8B"/>
    <w:rPr>
      <w:rFonts w:ascii="Times New Roman" w:eastAsia="SimSun" w:hAnsi="Times New Roman" w:cs="Times New Roman"/>
      <w:sz w:val="22"/>
      <w:szCs w:val="20"/>
    </w:rPr>
  </w:style>
  <w:style w:type="paragraph" w:customStyle="1" w:styleId="Spec3Cont1">
    <w:name w:val="Spec3 Cont 1"/>
    <w:basedOn w:val="Normal"/>
    <w:next w:val="BodyText"/>
    <w:link w:val="Spec3Cont1Char"/>
    <w:rsid w:val="00732B8B"/>
    <w:pPr>
      <w:keepNext/>
      <w:spacing w:after="240"/>
    </w:pPr>
    <w:rPr>
      <w:u w:val="single"/>
      <w:lang w:eastAsia="en-US"/>
    </w:rPr>
  </w:style>
  <w:style w:type="character" w:customStyle="1" w:styleId="Spec3Cont1Char">
    <w:name w:val="Spec3 Cont 1 Char"/>
    <w:basedOn w:val="Spec2L2Char"/>
    <w:link w:val="Spec3Cont1"/>
    <w:rsid w:val="00732B8B"/>
    <w:rPr>
      <w:rFonts w:ascii="Times New Roman" w:eastAsia="SimSun" w:hAnsi="Times New Roman" w:cs="Times New Roman"/>
      <w:b w:val="0"/>
      <w:caps w:val="0"/>
      <w:sz w:val="22"/>
      <w:szCs w:val="20"/>
      <w:u w:val="single"/>
    </w:rPr>
  </w:style>
  <w:style w:type="paragraph" w:customStyle="1" w:styleId="Spec3Cont2">
    <w:name w:val="Spec3 Cont 2"/>
    <w:basedOn w:val="Normal"/>
    <w:next w:val="BodyText"/>
    <w:link w:val="Spec3Cont2Char"/>
    <w:rsid w:val="00732B8B"/>
    <w:pPr>
      <w:tabs>
        <w:tab w:val="left" w:pos="2160"/>
      </w:tabs>
      <w:spacing w:after="240"/>
      <w:ind w:firstLine="2160"/>
    </w:pPr>
    <w:rPr>
      <w:u w:val="single"/>
      <w:lang w:eastAsia="en-US"/>
    </w:rPr>
  </w:style>
  <w:style w:type="character" w:customStyle="1" w:styleId="Spec3Cont2Char">
    <w:name w:val="Spec3 Cont 2 Char"/>
    <w:basedOn w:val="Spec2L2Char"/>
    <w:link w:val="Spec3Cont2"/>
    <w:rsid w:val="00732B8B"/>
    <w:rPr>
      <w:rFonts w:ascii="Times New Roman" w:eastAsia="SimSun" w:hAnsi="Times New Roman" w:cs="Times New Roman"/>
      <w:b w:val="0"/>
      <w:caps w:val="0"/>
      <w:sz w:val="22"/>
      <w:szCs w:val="20"/>
      <w:u w:val="single"/>
    </w:rPr>
  </w:style>
  <w:style w:type="paragraph" w:customStyle="1" w:styleId="Spec3Cont3">
    <w:name w:val="Spec3 Cont 3"/>
    <w:basedOn w:val="Normal"/>
    <w:next w:val="BodyText"/>
    <w:link w:val="Spec3Cont3Char"/>
    <w:rsid w:val="00732B8B"/>
    <w:pPr>
      <w:spacing w:after="240"/>
      <w:ind w:firstLine="2160"/>
    </w:pPr>
    <w:rPr>
      <w:u w:val="single"/>
      <w:lang w:eastAsia="en-US"/>
    </w:rPr>
  </w:style>
  <w:style w:type="character" w:customStyle="1" w:styleId="Spec3Cont3Char">
    <w:name w:val="Spec3 Cont 3 Char"/>
    <w:basedOn w:val="Spec2L2Char"/>
    <w:link w:val="Spec3Cont3"/>
    <w:rsid w:val="00732B8B"/>
    <w:rPr>
      <w:rFonts w:ascii="Times New Roman" w:eastAsia="SimSun" w:hAnsi="Times New Roman" w:cs="Times New Roman"/>
      <w:b w:val="0"/>
      <w:caps w:val="0"/>
      <w:sz w:val="22"/>
      <w:szCs w:val="20"/>
      <w:u w:val="single"/>
    </w:rPr>
  </w:style>
  <w:style w:type="paragraph" w:customStyle="1" w:styleId="Spec3Cont4">
    <w:name w:val="Spec3 Cont 4"/>
    <w:basedOn w:val="Normal"/>
    <w:next w:val="BodyText"/>
    <w:link w:val="Spec3Cont4Char"/>
    <w:rsid w:val="00732B8B"/>
    <w:pPr>
      <w:tabs>
        <w:tab w:val="left" w:pos="2880"/>
      </w:tabs>
      <w:spacing w:after="240"/>
      <w:ind w:firstLine="2880"/>
    </w:pPr>
    <w:rPr>
      <w:u w:val="single"/>
      <w:lang w:eastAsia="en-US"/>
    </w:rPr>
  </w:style>
  <w:style w:type="character" w:customStyle="1" w:styleId="Spec3Cont4Char">
    <w:name w:val="Spec3 Cont 4 Char"/>
    <w:basedOn w:val="Spec2L2Char"/>
    <w:link w:val="Spec3Cont4"/>
    <w:rsid w:val="00732B8B"/>
    <w:rPr>
      <w:rFonts w:ascii="Times New Roman" w:eastAsia="SimSun" w:hAnsi="Times New Roman" w:cs="Times New Roman"/>
      <w:b w:val="0"/>
      <w:caps w:val="0"/>
      <w:sz w:val="22"/>
      <w:szCs w:val="20"/>
      <w:u w:val="single"/>
    </w:rPr>
  </w:style>
  <w:style w:type="paragraph" w:customStyle="1" w:styleId="Spec3Cont5">
    <w:name w:val="Spec3 Cont 5"/>
    <w:basedOn w:val="Normal"/>
    <w:next w:val="BodyText"/>
    <w:link w:val="Spec3Cont5Char"/>
    <w:rsid w:val="00732B8B"/>
    <w:pPr>
      <w:tabs>
        <w:tab w:val="left" w:pos="3600"/>
      </w:tabs>
      <w:spacing w:after="240"/>
      <w:ind w:firstLine="3600"/>
    </w:pPr>
    <w:rPr>
      <w:u w:val="single"/>
      <w:lang w:eastAsia="en-US"/>
    </w:rPr>
  </w:style>
  <w:style w:type="character" w:customStyle="1" w:styleId="Spec3Cont5Char">
    <w:name w:val="Spec3 Cont 5 Char"/>
    <w:basedOn w:val="Spec2L2Char"/>
    <w:link w:val="Spec3Cont5"/>
    <w:rsid w:val="00732B8B"/>
    <w:rPr>
      <w:rFonts w:ascii="Times New Roman" w:eastAsia="SimSun" w:hAnsi="Times New Roman" w:cs="Times New Roman"/>
      <w:b w:val="0"/>
      <w:caps w:val="0"/>
      <w:sz w:val="22"/>
      <w:szCs w:val="20"/>
      <w:u w:val="single"/>
    </w:rPr>
  </w:style>
  <w:style w:type="paragraph" w:customStyle="1" w:styleId="Spec3Cont6">
    <w:name w:val="Spec3 Cont 6"/>
    <w:basedOn w:val="Normal"/>
    <w:next w:val="BodyText"/>
    <w:link w:val="Spec3Cont6Char"/>
    <w:rsid w:val="00732B8B"/>
    <w:pPr>
      <w:tabs>
        <w:tab w:val="left" w:pos="3600"/>
      </w:tabs>
      <w:spacing w:after="240"/>
      <w:ind w:left="3600"/>
    </w:pPr>
    <w:rPr>
      <w:u w:val="single"/>
      <w:lang w:eastAsia="en-US"/>
    </w:rPr>
  </w:style>
  <w:style w:type="character" w:customStyle="1" w:styleId="Spec3Cont6Char">
    <w:name w:val="Spec3 Cont 6 Char"/>
    <w:basedOn w:val="Spec2L2Char"/>
    <w:link w:val="Spec3Cont6"/>
    <w:rsid w:val="00732B8B"/>
    <w:rPr>
      <w:rFonts w:ascii="Times New Roman" w:eastAsia="SimSun" w:hAnsi="Times New Roman" w:cs="Times New Roman"/>
      <w:b w:val="0"/>
      <w:caps w:val="0"/>
      <w:sz w:val="22"/>
      <w:szCs w:val="20"/>
      <w:u w:val="single"/>
    </w:rPr>
  </w:style>
  <w:style w:type="paragraph" w:customStyle="1" w:styleId="Spec3Cont7">
    <w:name w:val="Spec3 Cont 7"/>
    <w:basedOn w:val="Normal"/>
    <w:link w:val="Spec3Cont7Char"/>
    <w:rsid w:val="00732B8B"/>
    <w:pPr>
      <w:tabs>
        <w:tab w:val="left" w:pos="3600"/>
      </w:tabs>
      <w:spacing w:after="240"/>
      <w:ind w:left="3600"/>
    </w:pPr>
    <w:rPr>
      <w:u w:val="single"/>
      <w:lang w:eastAsia="en-US"/>
    </w:rPr>
  </w:style>
  <w:style w:type="character" w:customStyle="1" w:styleId="Spec3Cont7Char">
    <w:name w:val="Spec3 Cont 7 Char"/>
    <w:basedOn w:val="Spec2L2Char"/>
    <w:link w:val="Spec3Cont7"/>
    <w:rsid w:val="00732B8B"/>
    <w:rPr>
      <w:rFonts w:ascii="Times New Roman" w:eastAsia="SimSun" w:hAnsi="Times New Roman" w:cs="Times New Roman"/>
      <w:b w:val="0"/>
      <w:caps w:val="0"/>
      <w:sz w:val="22"/>
      <w:szCs w:val="20"/>
      <w:u w:val="single"/>
    </w:rPr>
  </w:style>
  <w:style w:type="paragraph" w:customStyle="1" w:styleId="Spec3Cont8">
    <w:name w:val="Spec3 Cont 8"/>
    <w:basedOn w:val="Normal"/>
    <w:next w:val="BodyText"/>
    <w:link w:val="Spec3Cont8Char"/>
    <w:rsid w:val="00732B8B"/>
    <w:pPr>
      <w:tabs>
        <w:tab w:val="left" w:pos="3600"/>
      </w:tabs>
      <w:spacing w:after="240"/>
      <w:ind w:left="3600"/>
    </w:pPr>
    <w:rPr>
      <w:u w:val="single"/>
      <w:lang w:eastAsia="en-US"/>
    </w:rPr>
  </w:style>
  <w:style w:type="character" w:customStyle="1" w:styleId="Spec3Cont8Char">
    <w:name w:val="Spec3 Cont 8 Char"/>
    <w:basedOn w:val="Spec2L2Char"/>
    <w:link w:val="Spec3Cont8"/>
    <w:rsid w:val="00732B8B"/>
    <w:rPr>
      <w:rFonts w:ascii="Times New Roman" w:eastAsia="SimSun" w:hAnsi="Times New Roman" w:cs="Times New Roman"/>
      <w:b w:val="0"/>
      <w:caps w:val="0"/>
      <w:sz w:val="22"/>
      <w:szCs w:val="20"/>
      <w:u w:val="single"/>
    </w:rPr>
  </w:style>
  <w:style w:type="paragraph" w:customStyle="1" w:styleId="Spec3Cont9">
    <w:name w:val="Spec3 Cont 9"/>
    <w:basedOn w:val="Normal"/>
    <w:next w:val="BodyText"/>
    <w:link w:val="Spec3Cont9Char"/>
    <w:rsid w:val="00732B8B"/>
    <w:pPr>
      <w:tabs>
        <w:tab w:val="left" w:pos="3600"/>
      </w:tabs>
      <w:spacing w:after="240"/>
      <w:ind w:left="3600"/>
    </w:pPr>
    <w:rPr>
      <w:u w:val="single"/>
      <w:lang w:eastAsia="en-US"/>
    </w:rPr>
  </w:style>
  <w:style w:type="character" w:customStyle="1" w:styleId="Spec3Cont9Char">
    <w:name w:val="Spec3 Cont 9 Char"/>
    <w:basedOn w:val="Spec2L2Char"/>
    <w:link w:val="Spec3Cont9"/>
    <w:rsid w:val="00732B8B"/>
    <w:rPr>
      <w:rFonts w:ascii="Times New Roman" w:eastAsia="SimSun" w:hAnsi="Times New Roman" w:cs="Times New Roman"/>
      <w:b w:val="0"/>
      <w:caps w:val="0"/>
      <w:sz w:val="22"/>
      <w:szCs w:val="20"/>
      <w:u w:val="single"/>
    </w:rPr>
  </w:style>
  <w:style w:type="paragraph" w:customStyle="1" w:styleId="Spec3L1">
    <w:name w:val="Spec3_L1"/>
    <w:basedOn w:val="Normal"/>
    <w:next w:val="BodyText"/>
    <w:link w:val="Spec3L1Char"/>
    <w:rsid w:val="00732B8B"/>
    <w:pPr>
      <w:keepNext/>
      <w:numPr>
        <w:numId w:val="16"/>
      </w:numPr>
      <w:spacing w:after="240"/>
      <w:jc w:val="center"/>
      <w:outlineLvl w:val="0"/>
    </w:pPr>
    <w:rPr>
      <w:b/>
      <w:caps/>
      <w:u w:val="single"/>
      <w:lang w:eastAsia="en-US"/>
    </w:rPr>
  </w:style>
  <w:style w:type="character" w:customStyle="1" w:styleId="Spec3L1Char">
    <w:name w:val="Spec3_L1 Char"/>
    <w:basedOn w:val="Spec2L2Char"/>
    <w:link w:val="Spec3L1"/>
    <w:rsid w:val="00732B8B"/>
    <w:rPr>
      <w:rFonts w:ascii="Times New Roman" w:eastAsia="SimSun" w:hAnsi="Times New Roman" w:cs="Times New Roman"/>
      <w:b/>
      <w:caps/>
      <w:sz w:val="22"/>
      <w:szCs w:val="20"/>
      <w:u w:val="single"/>
    </w:rPr>
  </w:style>
  <w:style w:type="paragraph" w:customStyle="1" w:styleId="Spec3L2">
    <w:name w:val="Spec3_L2"/>
    <w:basedOn w:val="Spec3L1"/>
    <w:next w:val="BodyText"/>
    <w:link w:val="Spec3L2Char"/>
    <w:rsid w:val="00732B8B"/>
    <w:pPr>
      <w:keepNext w:val="0"/>
      <w:numPr>
        <w:ilvl w:val="1"/>
      </w:numPr>
      <w:jc w:val="left"/>
      <w:outlineLvl w:val="1"/>
    </w:pPr>
    <w:rPr>
      <w:b w:val="0"/>
      <w:caps w:val="0"/>
    </w:rPr>
  </w:style>
  <w:style w:type="character" w:customStyle="1" w:styleId="Spec3L2Char">
    <w:name w:val="Spec3_L2 Char"/>
    <w:basedOn w:val="Spec2L2Char"/>
    <w:link w:val="Spec3L2"/>
    <w:rsid w:val="00732B8B"/>
    <w:rPr>
      <w:rFonts w:ascii="Times New Roman" w:eastAsia="SimSun" w:hAnsi="Times New Roman" w:cs="Times New Roman"/>
      <w:b w:val="0"/>
      <w:caps w:val="0"/>
      <w:sz w:val="22"/>
      <w:szCs w:val="20"/>
      <w:u w:val="single"/>
    </w:rPr>
  </w:style>
  <w:style w:type="paragraph" w:customStyle="1" w:styleId="Spec3L3">
    <w:name w:val="Spec3_L3"/>
    <w:basedOn w:val="Spec3L2"/>
    <w:next w:val="BodyText"/>
    <w:link w:val="Spec3L3Char"/>
    <w:rsid w:val="00732B8B"/>
    <w:pPr>
      <w:numPr>
        <w:ilvl w:val="2"/>
      </w:numPr>
      <w:outlineLvl w:val="2"/>
    </w:pPr>
  </w:style>
  <w:style w:type="character" w:customStyle="1" w:styleId="Spec3L3Char">
    <w:name w:val="Spec3_L3 Char"/>
    <w:basedOn w:val="Spec2L2Char"/>
    <w:link w:val="Spec3L3"/>
    <w:rsid w:val="00732B8B"/>
    <w:rPr>
      <w:rFonts w:ascii="Times New Roman" w:eastAsia="SimSun" w:hAnsi="Times New Roman" w:cs="Times New Roman"/>
      <w:b w:val="0"/>
      <w:caps w:val="0"/>
      <w:sz w:val="22"/>
      <w:szCs w:val="20"/>
      <w:u w:val="single"/>
    </w:rPr>
  </w:style>
  <w:style w:type="paragraph" w:customStyle="1" w:styleId="Spec3L4">
    <w:name w:val="Spec3_L4"/>
    <w:basedOn w:val="Spec3L3"/>
    <w:next w:val="BodyText"/>
    <w:link w:val="Spec3L4Char"/>
    <w:rsid w:val="00732B8B"/>
    <w:pPr>
      <w:numPr>
        <w:ilvl w:val="3"/>
      </w:numPr>
      <w:outlineLvl w:val="3"/>
    </w:pPr>
  </w:style>
  <w:style w:type="character" w:customStyle="1" w:styleId="Spec3L4Char">
    <w:name w:val="Spec3_L4 Char"/>
    <w:basedOn w:val="Spec2L2Char"/>
    <w:link w:val="Spec3L4"/>
    <w:rsid w:val="00732B8B"/>
    <w:rPr>
      <w:rFonts w:ascii="Times New Roman" w:eastAsia="SimSun" w:hAnsi="Times New Roman" w:cs="Times New Roman"/>
      <w:b w:val="0"/>
      <w:caps w:val="0"/>
      <w:sz w:val="22"/>
      <w:szCs w:val="20"/>
      <w:u w:val="single"/>
    </w:rPr>
  </w:style>
  <w:style w:type="paragraph" w:customStyle="1" w:styleId="Spec3L5">
    <w:name w:val="Spec3_L5"/>
    <w:basedOn w:val="Spec3L4"/>
    <w:next w:val="BodyText"/>
    <w:link w:val="Spec3L5Char"/>
    <w:rsid w:val="00732B8B"/>
    <w:pPr>
      <w:numPr>
        <w:ilvl w:val="4"/>
      </w:numPr>
      <w:outlineLvl w:val="4"/>
    </w:pPr>
  </w:style>
  <w:style w:type="character" w:customStyle="1" w:styleId="Spec3L5Char">
    <w:name w:val="Spec3_L5 Char"/>
    <w:basedOn w:val="Spec2L2Char"/>
    <w:link w:val="Spec3L5"/>
    <w:rsid w:val="00732B8B"/>
    <w:rPr>
      <w:rFonts w:ascii="Times New Roman" w:eastAsia="SimSun" w:hAnsi="Times New Roman" w:cs="Times New Roman"/>
      <w:b w:val="0"/>
      <w:caps w:val="0"/>
      <w:sz w:val="22"/>
      <w:szCs w:val="20"/>
      <w:u w:val="single"/>
    </w:rPr>
  </w:style>
  <w:style w:type="paragraph" w:customStyle="1" w:styleId="Spec3L6">
    <w:name w:val="Spec3_L6"/>
    <w:basedOn w:val="Spec3L5"/>
    <w:next w:val="BodyText"/>
    <w:link w:val="Spec3L6Char"/>
    <w:rsid w:val="00732B8B"/>
    <w:pPr>
      <w:numPr>
        <w:ilvl w:val="5"/>
      </w:numPr>
      <w:outlineLvl w:val="5"/>
    </w:pPr>
  </w:style>
  <w:style w:type="character" w:customStyle="1" w:styleId="Spec3L6Char">
    <w:name w:val="Spec3_L6 Char"/>
    <w:basedOn w:val="Spec2L2Char"/>
    <w:link w:val="Spec3L6"/>
    <w:rsid w:val="00732B8B"/>
    <w:rPr>
      <w:rFonts w:ascii="Times New Roman" w:eastAsia="SimSun" w:hAnsi="Times New Roman" w:cs="Times New Roman"/>
      <w:b w:val="0"/>
      <w:caps w:val="0"/>
      <w:sz w:val="22"/>
      <w:szCs w:val="20"/>
      <w:u w:val="single"/>
    </w:rPr>
  </w:style>
  <w:style w:type="paragraph" w:customStyle="1" w:styleId="Spec3L7">
    <w:name w:val="Spec3_L7"/>
    <w:basedOn w:val="Spec3L6"/>
    <w:next w:val="BodyText"/>
    <w:link w:val="Spec3L7Char"/>
    <w:rsid w:val="00732B8B"/>
    <w:pPr>
      <w:numPr>
        <w:ilvl w:val="6"/>
      </w:numPr>
      <w:outlineLvl w:val="6"/>
    </w:pPr>
  </w:style>
  <w:style w:type="character" w:customStyle="1" w:styleId="Spec3L7Char">
    <w:name w:val="Spec3_L7 Char"/>
    <w:basedOn w:val="Spec2L2Char"/>
    <w:link w:val="Spec3L7"/>
    <w:rsid w:val="00732B8B"/>
    <w:rPr>
      <w:rFonts w:ascii="Times New Roman" w:eastAsia="SimSun" w:hAnsi="Times New Roman" w:cs="Times New Roman"/>
      <w:b w:val="0"/>
      <w:caps w:val="0"/>
      <w:sz w:val="22"/>
      <w:szCs w:val="20"/>
      <w:u w:val="single"/>
    </w:rPr>
  </w:style>
  <w:style w:type="paragraph" w:customStyle="1" w:styleId="Spec3L8">
    <w:name w:val="Spec3_L8"/>
    <w:basedOn w:val="Spec3L7"/>
    <w:next w:val="BodyText"/>
    <w:link w:val="Spec3L8Char"/>
    <w:rsid w:val="00732B8B"/>
    <w:pPr>
      <w:numPr>
        <w:ilvl w:val="7"/>
      </w:numPr>
      <w:outlineLvl w:val="7"/>
    </w:pPr>
  </w:style>
  <w:style w:type="character" w:customStyle="1" w:styleId="Spec3L8Char">
    <w:name w:val="Spec3_L8 Char"/>
    <w:basedOn w:val="Spec2L2Char"/>
    <w:link w:val="Spec3L8"/>
    <w:rsid w:val="00732B8B"/>
    <w:rPr>
      <w:rFonts w:ascii="Times New Roman" w:eastAsia="SimSun" w:hAnsi="Times New Roman" w:cs="Times New Roman"/>
      <w:b w:val="0"/>
      <w:caps w:val="0"/>
      <w:sz w:val="22"/>
      <w:szCs w:val="20"/>
      <w:u w:val="single"/>
    </w:rPr>
  </w:style>
  <w:style w:type="paragraph" w:customStyle="1" w:styleId="Spec3L9">
    <w:name w:val="Spec3_L9"/>
    <w:basedOn w:val="Spec3L8"/>
    <w:next w:val="BodyText"/>
    <w:link w:val="Spec3L9Char"/>
    <w:rsid w:val="00732B8B"/>
    <w:pPr>
      <w:numPr>
        <w:ilvl w:val="8"/>
      </w:numPr>
      <w:outlineLvl w:val="8"/>
    </w:pPr>
  </w:style>
  <w:style w:type="character" w:customStyle="1" w:styleId="Spec3L9Char">
    <w:name w:val="Spec3_L9 Char"/>
    <w:basedOn w:val="Spec2L2Char"/>
    <w:link w:val="Spec3L9"/>
    <w:rsid w:val="00732B8B"/>
    <w:rPr>
      <w:rFonts w:ascii="Times New Roman" w:eastAsia="SimSun" w:hAnsi="Times New Roman" w:cs="Times New Roman"/>
      <w:b w:val="0"/>
      <w:caps w:val="0"/>
      <w:sz w:val="22"/>
      <w:szCs w:val="20"/>
      <w:u w:val="single"/>
    </w:rPr>
  </w:style>
  <w:style w:type="paragraph" w:customStyle="1" w:styleId="BlockTextArial">
    <w:name w:val="Block Text Arial"/>
    <w:basedOn w:val="Normal"/>
    <w:qFormat/>
    <w:rsid w:val="00732B8B"/>
    <w:pPr>
      <w:spacing w:after="240"/>
    </w:pPr>
    <w:rPr>
      <w:rFonts w:ascii="Arial" w:hAnsi="Arial" w:cs="Arial"/>
    </w:rPr>
  </w:style>
  <w:style w:type="paragraph" w:styleId="Revision">
    <w:name w:val="Revision"/>
    <w:hidden/>
    <w:uiPriority w:val="99"/>
    <w:semiHidden/>
    <w:rsid w:val="00770F47"/>
    <w:rPr>
      <w:rFonts w:ascii="Times New Roman" w:eastAsia="SimSun" w:hAnsi="Times New Roman" w:cs="Times New Roman"/>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33022</Words>
  <Characters>188229</Characters>
  <Application>Microsoft Office Word</Application>
  <DocSecurity>8</DocSecurity>
  <Lines>1568</Lines>
  <Paragraphs>441</Paragraphs>
  <ScaleCrop>false</ScaleCrop>
  <Company/>
  <LinksUpToDate>false</LinksUpToDate>
  <CharactersWithSpaces>220810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2022-03-30T00:59:00Z</dcterms:created>
  <dcterms:modified xsi:type="dcterms:W3CDTF">2022-03-30T00:59:00Z</dcterms:modified>
</cp:coreProperties>
</file>